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E5F" w:rsidRDefault="00ED7E5F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D7E5F" w:rsidRPr="00ED7E5F" w:rsidRDefault="00ED7E5F" w:rsidP="00ED7E5F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ED7E5F">
        <w:rPr>
          <w:rFonts w:ascii="Times New Roman" w:hAnsi="Times New Roman" w:cs="Times New Roman"/>
          <w:b/>
          <w:sz w:val="28"/>
        </w:rPr>
        <w:t>АДАПТИРОВАННАЯ РАБОЧАЯ ПРОГРАММА</w:t>
      </w:r>
    </w:p>
    <w:p w:rsidR="00ED7E5F" w:rsidRPr="00ED7E5F" w:rsidRDefault="00ED7E5F" w:rsidP="00ED7E5F">
      <w:pPr>
        <w:ind w:left="120"/>
        <w:jc w:val="center"/>
        <w:rPr>
          <w:rFonts w:ascii="Times New Roman" w:hAnsi="Times New Roman" w:cs="Times New Roman"/>
        </w:rPr>
      </w:pPr>
    </w:p>
    <w:p w:rsidR="00ED7E5F" w:rsidRPr="00ED7E5F" w:rsidRDefault="00ED7E5F" w:rsidP="00ED7E5F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ED7E5F">
        <w:rPr>
          <w:rFonts w:ascii="Times New Roman" w:hAnsi="Times New Roman" w:cs="Times New Roman"/>
          <w:b/>
          <w:sz w:val="28"/>
        </w:rPr>
        <w:t>учебного предмета «</w:t>
      </w:r>
      <w:del w:id="0" w:author="zav1" w:date="2025-11-11T13:20:00Z">
        <w:r w:rsidRPr="00ED7E5F" w:rsidDel="004A678C">
          <w:rPr>
            <w:rFonts w:ascii="Times New Roman" w:hAnsi="Times New Roman" w:cs="Times New Roman"/>
            <w:b/>
            <w:sz w:val="28"/>
          </w:rPr>
          <w:delText>Ручной труд</w:delText>
        </w:r>
      </w:del>
      <w:ins w:id="1" w:author="zav1" w:date="2025-11-11T13:20:00Z">
        <w:r w:rsidR="004A678C">
          <w:rPr>
            <w:rFonts w:ascii="Times New Roman" w:hAnsi="Times New Roman" w:cs="Times New Roman"/>
            <w:b/>
            <w:sz w:val="28"/>
          </w:rPr>
          <w:t>Математика</w:t>
        </w:r>
      </w:ins>
      <w:r w:rsidRPr="00ED7E5F">
        <w:rPr>
          <w:rFonts w:ascii="Times New Roman" w:hAnsi="Times New Roman" w:cs="Times New Roman"/>
          <w:b/>
          <w:sz w:val="28"/>
        </w:rPr>
        <w:t>»</w:t>
      </w:r>
    </w:p>
    <w:p w:rsidR="00ED7E5F" w:rsidRPr="00ED7E5F" w:rsidRDefault="00ED7E5F" w:rsidP="00ED7E5F">
      <w:pPr>
        <w:pStyle w:val="a3"/>
        <w:spacing w:before="299" w:line="322" w:lineRule="exact"/>
        <w:ind w:left="1301" w:right="1141"/>
        <w:jc w:val="center"/>
      </w:pPr>
      <w:r w:rsidRPr="00ED7E5F">
        <w:t xml:space="preserve">для </w:t>
      </w:r>
      <w:proofErr w:type="gramStart"/>
      <w:r w:rsidRPr="00ED7E5F">
        <w:t>обучающихся</w:t>
      </w:r>
      <w:proofErr w:type="gramEnd"/>
      <w:r w:rsidRPr="00ED7E5F">
        <w:t xml:space="preserve"> 8</w:t>
      </w:r>
      <w:r w:rsidRPr="00ED7E5F">
        <w:rPr>
          <w:spacing w:val="69"/>
        </w:rPr>
        <w:t xml:space="preserve"> </w:t>
      </w:r>
      <w:r w:rsidRPr="00ED7E5F">
        <w:t>класса</w:t>
      </w:r>
    </w:p>
    <w:p w:rsidR="00ED7E5F" w:rsidRPr="00ED7E5F" w:rsidRDefault="00ED7E5F" w:rsidP="00ED7E5F">
      <w:pPr>
        <w:pStyle w:val="a3"/>
        <w:spacing w:before="299" w:line="322" w:lineRule="exact"/>
        <w:ind w:left="1301" w:right="1141"/>
        <w:jc w:val="center"/>
      </w:pPr>
    </w:p>
    <w:p w:rsidR="00ED7E5F" w:rsidRPr="00ED7E5F" w:rsidRDefault="00ED7E5F" w:rsidP="00ED7E5F">
      <w:pPr>
        <w:shd w:val="clear" w:color="auto" w:fill="FFFFFF"/>
        <w:spacing w:after="255" w:line="300" w:lineRule="atLeas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D7E5F">
        <w:rPr>
          <w:rFonts w:ascii="Times New Roman" w:hAnsi="Times New Roman" w:cs="Times New Roman"/>
          <w:b/>
          <w:bCs/>
          <w:sz w:val="28"/>
          <w:szCs w:val="28"/>
        </w:rPr>
        <w:t>(Адаптированная основная общеобразовательная программа обучающихся с умственной отсталостью (интеллектуальными нарушениями) МБОУ «Водоватовская СШ», утвержденная приказом №180 от 30.08.2023 г; с изменениями Приказ №220 от 29.08.2025)</w:t>
      </w:r>
      <w:proofErr w:type="gramEnd"/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rPr>
          <w:sz w:val="30"/>
        </w:rPr>
      </w:pPr>
    </w:p>
    <w:p w:rsidR="00ED7E5F" w:rsidRPr="00641D2A" w:rsidRDefault="00ED7E5F" w:rsidP="00ED7E5F">
      <w:pPr>
        <w:pStyle w:val="a3"/>
        <w:spacing w:before="2"/>
        <w:rPr>
          <w:sz w:val="25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</w:p>
    <w:p w:rsidR="00ED7E5F" w:rsidRPr="00641D2A" w:rsidRDefault="00ED7E5F" w:rsidP="00ED7E5F">
      <w:pPr>
        <w:tabs>
          <w:tab w:val="left" w:pos="10632"/>
        </w:tabs>
        <w:spacing w:before="1"/>
        <w:ind w:right="-1"/>
        <w:rPr>
          <w:rFonts w:ascii="Times New Roman" w:hAnsi="Times New Roman" w:cs="Times New Roman"/>
          <w:sz w:val="24"/>
        </w:rPr>
      </w:pPr>
    </w:p>
    <w:p w:rsidR="00ED7E5F" w:rsidRDefault="00ED7E5F" w:rsidP="00ED7E5F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Водоватово</w:t>
      </w:r>
      <w:proofErr w:type="spellEnd"/>
      <w:r>
        <w:rPr>
          <w:rFonts w:ascii="Times New Roman" w:hAnsi="Times New Roman" w:cs="Times New Roman"/>
          <w:sz w:val="24"/>
        </w:rPr>
        <w:t xml:space="preserve"> 2025</w:t>
      </w: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МАТЕМАТИКА</w:t>
      </w: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ED380D" w:rsidRPr="00140CB6" w:rsidRDefault="00ED380D" w:rsidP="00ED380D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«Математика» составлена в соответствии с АООП, разработанная на основе ФАООП (приказ от 24.11.2022 №1026) и утвержденная приказом </w:t>
      </w:r>
      <w:r>
        <w:rPr>
          <w:rFonts w:ascii="Times New Roman" w:eastAsia="Times New Roman" w:hAnsi="Times New Roman" w:cs="Times New Roman"/>
          <w:sz w:val="24"/>
          <w:szCs w:val="24"/>
        </w:rPr>
        <w:t>МБОУ «Водоватовская СШ»</w:t>
      </w:r>
    </w:p>
    <w:p w:rsidR="00ED380D" w:rsidRPr="00140CB6" w:rsidRDefault="00ED380D" w:rsidP="00ED380D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Учебный предмет – математика является одним из основных общеобразовательных предметов в коррекционной школе №8 для данной категории детей. 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как учебный предмет содержит необходимые предпосылки для развития познавательных способностей учащихся. Развивая элементарное математическое мышление, она формирует и корригирует такие формы мышления, как сравнение, анализ, синтез, развивает способность к обобщению и конкретизации, создаёт условия для коррекции памяти, внимания и других  психических функций.</w:t>
      </w:r>
    </w:p>
    <w:p w:rsidR="00ED380D" w:rsidRPr="00140CB6" w:rsidRDefault="00ED380D" w:rsidP="00ED380D">
      <w:pPr>
        <w:tabs>
          <w:tab w:val="left" w:pos="284"/>
          <w:tab w:val="left" w:pos="42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 процессе изучения курса математики у школьников формируются представления о числах как результате счета и измерения, о принципе записи чисел. Учащиеся учатся выполнять устные и письменные арифметические действия с числами, составлять числовые выражения и находить их значение в соответствии с правилами порядка выполнения действий; накапливают опыт решения арифметических задач. В процессе наблюдений они знакомятся с простейшими геометрическими формами, приобретают начальные навыки изображения геометрических фигур, овладевают способами измерения длин.</w:t>
      </w:r>
    </w:p>
    <w:p w:rsidR="00ED380D" w:rsidRPr="00140CB6" w:rsidRDefault="00ED380D" w:rsidP="00ED380D">
      <w:pPr>
        <w:tabs>
          <w:tab w:val="left" w:pos="284"/>
          <w:tab w:val="left" w:pos="42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 процессе изучения курса математики развивается речь учащихся. Они знакомятся с математическим языком. Учатся высказывать суждения с использованием математических терминов и понятий, ставить вопросы по ходу выполнения задания, обосновывать этапы решения учебной задачи, характеризовать результаты своего учебного труда.</w:t>
      </w:r>
    </w:p>
    <w:p w:rsidR="00ED380D" w:rsidRPr="00140CB6" w:rsidRDefault="00ED380D" w:rsidP="00ED380D">
      <w:pPr>
        <w:tabs>
          <w:tab w:val="left" w:pos="284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Математическое содержание позволяет развивать организационные умения: умения планировать этапы предстоящей работы, определять последовательность учебных действий; осуществлять контроль и оценку их правильности, поиск путей преодоления ошибок.</w:t>
      </w:r>
    </w:p>
    <w:p w:rsidR="00ED380D" w:rsidRPr="00140CB6" w:rsidRDefault="00ED380D" w:rsidP="00ED380D">
      <w:pPr>
        <w:tabs>
          <w:tab w:val="left" w:pos="284"/>
          <w:tab w:val="left" w:pos="42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 процессе обучения математике школьники учатся участвовать в совместной деятельности: договариваться, обсуждать, приходить к общему мнению, проявлять инициативу и самостоятельность.</w:t>
      </w:r>
    </w:p>
    <w:p w:rsidR="00ED380D" w:rsidRPr="00140CB6" w:rsidRDefault="00ED380D" w:rsidP="00ED380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="00591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40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 комплексом минимальных математических знаний и умений, необходимых  для  повседневной жизни, будущей профессиональной деятельности.</w:t>
      </w:r>
    </w:p>
    <w:p w:rsidR="00ED380D" w:rsidRPr="00140CB6" w:rsidRDefault="00ED380D" w:rsidP="00ED380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ED380D" w:rsidRPr="00140CB6" w:rsidRDefault="00ED380D" w:rsidP="00ED38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математическими знаниями и умениями, необходимыми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ED380D" w:rsidRPr="00140CB6" w:rsidRDefault="00ED380D" w:rsidP="00ED38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 мышления, пространственного воображения и других качеств мышления;</w:t>
      </w:r>
    </w:p>
    <w:p w:rsidR="00ED380D" w:rsidRPr="00140CB6" w:rsidRDefault="00ED380D" w:rsidP="00ED38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ED380D" w:rsidRPr="00140CB6" w:rsidRDefault="00ED380D" w:rsidP="00ED380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разделы.</w:t>
      </w:r>
    </w:p>
    <w:p w:rsidR="00ED380D" w:rsidRPr="00140CB6" w:rsidRDefault="00ED380D" w:rsidP="00ED380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Нумерация</w:t>
      </w:r>
    </w:p>
    <w:p w:rsidR="00ED380D" w:rsidRPr="00140CB6" w:rsidRDefault="00ED380D" w:rsidP="00ED380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Единицы измерения и их соотношения</w:t>
      </w:r>
    </w:p>
    <w:p w:rsidR="00ED380D" w:rsidRPr="00140CB6" w:rsidRDefault="00ED380D" w:rsidP="00ED380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Арифметические действия</w:t>
      </w:r>
    </w:p>
    <w:p w:rsidR="00ED380D" w:rsidRPr="00140CB6" w:rsidRDefault="00ED380D" w:rsidP="00ED380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Дроби</w:t>
      </w:r>
    </w:p>
    <w:p w:rsidR="00ED380D" w:rsidRPr="00140CB6" w:rsidRDefault="00ED380D" w:rsidP="00ED380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Арифметические задачи</w:t>
      </w:r>
    </w:p>
    <w:p w:rsidR="00ED380D" w:rsidRPr="00140CB6" w:rsidRDefault="00ED380D" w:rsidP="00ED380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Геометрический материал</w:t>
      </w:r>
    </w:p>
    <w:p w:rsidR="00ED380D" w:rsidRPr="00140CB6" w:rsidRDefault="00ED380D" w:rsidP="00ED380D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Курс математики в старших классах является логическим продолжением изучения этого предмета в 1—4 классах. Распределение учебного материала, так же как и ранее, осуществляются концентрически, что позволяет обеспечивать постепенный переход от практического изучения математики к практико-теоретическому уровню. </w:t>
      </w:r>
    </w:p>
    <w:p w:rsidR="00ED380D" w:rsidRPr="00140CB6" w:rsidRDefault="00ED380D" w:rsidP="00ED38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        Особенностью расположения материала в программе является «</w:t>
      </w:r>
      <w:proofErr w:type="spellStart"/>
      <w:r w:rsidRPr="00140CB6">
        <w:rPr>
          <w:rFonts w:ascii="Times New Roman" w:eastAsia="Times New Roman" w:hAnsi="Times New Roman" w:cs="Times New Roman"/>
          <w:sz w:val="24"/>
          <w:szCs w:val="24"/>
        </w:rPr>
        <w:t>забегание</w:t>
      </w:r>
      <w:proofErr w:type="spellEnd"/>
      <w:r w:rsidRPr="00140CB6">
        <w:rPr>
          <w:rFonts w:ascii="Times New Roman" w:eastAsia="Times New Roman" w:hAnsi="Times New Roman" w:cs="Times New Roman"/>
          <w:sz w:val="24"/>
          <w:szCs w:val="24"/>
        </w:rPr>
        <w:t>» вперёд, наличие подготовительных упражнений, которые подводят учащихся к формированию того или иного понятия. Программный материал каждого класса дан в сравнительно небольшом объёме, т.к. учащиеся с умственной отсталостью усваивают новые знания медленно, затрачивая при этом много времени. Программа предусматривает наряду с изучением нового материала постоянное закрепление и повторение изученного. Программа каждого класса начинается с повторения основного материала предыдущих лет обучения. Причём повторение предполагает постепенное расширение, а главное, углубление ранее изученных знаний.</w:t>
      </w:r>
    </w:p>
    <w:p w:rsidR="00ED380D" w:rsidRPr="00140CB6" w:rsidRDefault="00ED380D" w:rsidP="00ED38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процессе обучения математике учитель должен опираться на примеры сравнения, сопоставления и противопоставления, широко использовать наглядный и дидактический материал, вооружать учащихся практическими умениями и навыками. Учителю необходимо дифференцировать учебные требования к разным категориям детей по их </w:t>
      </w:r>
      <w:proofErr w:type="spellStart"/>
      <w:r w:rsidRPr="00140CB6">
        <w:rPr>
          <w:rFonts w:ascii="Times New Roman" w:eastAsia="Times New Roman" w:hAnsi="Times New Roman" w:cs="Times New Roman"/>
          <w:sz w:val="24"/>
          <w:szCs w:val="24"/>
        </w:rPr>
        <w:t>обучаемости</w:t>
      </w:r>
      <w:proofErr w:type="spellEnd"/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 математике.</w:t>
      </w:r>
    </w:p>
    <w:p w:rsidR="00ED380D" w:rsidRPr="00140CB6" w:rsidRDefault="00ED380D" w:rsidP="00ED380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Концентрическое построение курса, связанное с последовательным расширением области чисел, позволяет соблюдать необходимую постепенность  в нарастании трудности учебного материала и создаёт хорошие условия для совершенствования  формируемых знаний, умений и навыков.</w:t>
      </w:r>
    </w:p>
    <w:p w:rsidR="00ED380D" w:rsidRPr="00140CB6" w:rsidRDefault="00ED380D" w:rsidP="00ED380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40CB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8 КЛАСС</w:t>
      </w:r>
    </w:p>
    <w:p w:rsidR="00ED380D" w:rsidRPr="00140CB6" w:rsidRDefault="00ED380D" w:rsidP="00ED380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ED380D" w:rsidRPr="00140CB6" w:rsidRDefault="00ED380D" w:rsidP="00ED380D">
      <w:pPr>
        <w:spacing w:after="0" w:line="240" w:lineRule="auto"/>
        <w:ind w:right="-108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 БАЗОВЫХ  УЧЕБНЫХ  ДЕЙСТВИЙ</w:t>
      </w:r>
    </w:p>
    <w:p w:rsidR="00ED380D" w:rsidRPr="00140CB6" w:rsidRDefault="00ED380D" w:rsidP="00ED380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 учебные действия, формируемые у школьников, обеспечивают успешное  школьное обучение и осознанное отношение к нему.</w:t>
      </w:r>
    </w:p>
    <w:p w:rsidR="00ED380D" w:rsidRPr="00140CB6" w:rsidRDefault="00ED380D" w:rsidP="00ED380D">
      <w:pPr>
        <w:spacing w:after="0" w:line="240" w:lineRule="auto"/>
        <w:ind w:right="-108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учебные действия</w:t>
      </w:r>
    </w:p>
    <w:p w:rsidR="00ED380D" w:rsidRPr="00140CB6" w:rsidRDefault="00ED380D" w:rsidP="00ED380D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родителей;</w:t>
      </w:r>
    </w:p>
    <w:p w:rsidR="00ED380D" w:rsidRPr="00140CB6" w:rsidRDefault="00ED380D" w:rsidP="00ED380D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:rsidR="00ED380D" w:rsidRPr="00140CB6" w:rsidRDefault="00ED380D" w:rsidP="00ED380D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заинтересованного посещением школы, занятиями, как одноклассника; способность к самооценке учебной деятельности;</w:t>
      </w:r>
    </w:p>
    <w:p w:rsidR="00ED380D" w:rsidRPr="00140CB6" w:rsidRDefault="00ED380D" w:rsidP="00ED380D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учебных заданий, поручений, договоренностей;</w:t>
      </w:r>
    </w:p>
    <w:p w:rsidR="00ED380D" w:rsidRPr="00140CB6" w:rsidRDefault="00ED380D" w:rsidP="00ED380D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tbl>
      <w:tblPr>
        <w:tblW w:w="0" w:type="auto"/>
        <w:tblLook w:val="0000"/>
      </w:tblPr>
      <w:tblGrid>
        <w:gridCol w:w="7693"/>
      </w:tblGrid>
      <w:tr w:rsidR="00ED380D" w:rsidRPr="00140CB6" w:rsidTr="00ED380D">
        <w:trPr>
          <w:trHeight w:val="214"/>
        </w:trPr>
        <w:tc>
          <w:tcPr>
            <w:tcW w:w="0" w:type="auto"/>
          </w:tcPr>
          <w:p w:rsidR="00ED380D" w:rsidRPr="00140CB6" w:rsidRDefault="00ED380D" w:rsidP="00ED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Коммуникативные учебные действия </w:t>
            </w:r>
          </w:p>
        </w:tc>
      </w:tr>
    </w:tbl>
    <w:p w:rsidR="00ED380D" w:rsidRPr="00140CB6" w:rsidRDefault="00ED380D" w:rsidP="00ED380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контакт и работать в коллективе (</w:t>
      </w:r>
      <w:proofErr w:type="spellStart"/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учитель−ученик</w:t>
      </w:r>
      <w:proofErr w:type="spellEnd"/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ученик–ученик, ученик–класс, </w:t>
      </w:r>
      <w:proofErr w:type="spellStart"/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учитель−класс</w:t>
      </w:r>
      <w:proofErr w:type="spellEnd"/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ED380D" w:rsidRPr="00140CB6" w:rsidRDefault="00ED380D" w:rsidP="00ED380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за помощью и принимать помощь;</w:t>
      </w:r>
    </w:p>
    <w:p w:rsidR="00ED380D" w:rsidRPr="00140CB6" w:rsidRDefault="00ED380D" w:rsidP="00ED380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и понимать инструкцию к учебному заданию в разных видах деятельности;  </w:t>
      </w:r>
    </w:p>
    <w:p w:rsidR="00ED380D" w:rsidRPr="00140CB6" w:rsidRDefault="00ED380D" w:rsidP="00ED380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и задавать вопросы в соответствии с целью и форматом диалога;</w:t>
      </w:r>
    </w:p>
    <w:p w:rsidR="00ED380D" w:rsidRPr="00140CB6" w:rsidRDefault="00ED380D" w:rsidP="00ED380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полный (устный) ответ на вопрос учителя;</w:t>
      </w:r>
    </w:p>
    <w:p w:rsidR="00ED380D" w:rsidRPr="00140CB6" w:rsidRDefault="00ED380D" w:rsidP="00ED380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свое поведение в соответствии с объективным мнением большинства в конфликтных или иных ситуациях взаимодействия с окружающими;</w:t>
      </w:r>
    </w:p>
    <w:p w:rsidR="00ED380D" w:rsidRPr="00140CB6" w:rsidRDefault="00ED380D" w:rsidP="00ED380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организовывать деятельность внутри группы, распределяя между собой роли под руководством учителя;</w:t>
      </w:r>
    </w:p>
    <w:p w:rsidR="00ED380D" w:rsidRPr="00140CB6" w:rsidRDefault="00ED380D" w:rsidP="00ED380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аргументировать свое согласие (несогласие) с мнениями участников учебного диалога;</w:t>
      </w:r>
    </w:p>
    <w:p w:rsidR="00ED380D" w:rsidRPr="00140CB6" w:rsidRDefault="00ED380D" w:rsidP="00ED380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</w:t>
      </w:r>
    </w:p>
    <w:p w:rsidR="00ED380D" w:rsidRPr="00140CB6" w:rsidRDefault="00ED380D" w:rsidP="00ED380D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ED380D" w:rsidRPr="00140CB6" w:rsidRDefault="00ED380D" w:rsidP="00ED380D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соблюдать ритуалы школьного поведения (поднимать руку, вставать и выходить из-за парты и т. д.);</w:t>
      </w:r>
    </w:p>
    <w:p w:rsidR="00ED380D" w:rsidRPr="00140CB6" w:rsidRDefault="00ED380D" w:rsidP="00ED380D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вать предложенному плану и работать в общем темпе;</w:t>
      </w:r>
    </w:p>
    <w:p w:rsidR="00ED380D" w:rsidRPr="00140CB6" w:rsidRDefault="00ED380D" w:rsidP="00ED380D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участвовать в деятельности, контролировать и оценивать свои действия;</w:t>
      </w:r>
    </w:p>
    <w:p w:rsidR="00ED380D" w:rsidRPr="00140CB6" w:rsidRDefault="00ED380D" w:rsidP="00ED380D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корректировать свою деятельность с учетом выявленных недочетов;</w:t>
      </w:r>
    </w:p>
    <w:p w:rsidR="00ED380D" w:rsidRPr="00140CB6" w:rsidRDefault="00ED380D" w:rsidP="00ED380D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</w:t>
      </w:r>
    </w:p>
    <w:p w:rsidR="00ED380D" w:rsidRPr="00140CB6" w:rsidRDefault="00ED380D" w:rsidP="00ED380D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ED380D" w:rsidRPr="00140CB6" w:rsidRDefault="00ED380D" w:rsidP="00ED3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несложной по содержанию, небольшому объёму и структуре информацией (понимать изображение, текст, устное высказывание, элементарное схематическое изображение);</w:t>
      </w:r>
    </w:p>
    <w:p w:rsidR="00ED380D" w:rsidRPr="00140CB6" w:rsidRDefault="00ED380D" w:rsidP="00ED3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материале;</w:t>
      </w:r>
    </w:p>
    <w:p w:rsidR="00ED380D" w:rsidRPr="00140CB6" w:rsidRDefault="00ED380D" w:rsidP="00ED3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математические знания, которые помогут распознавать в явлениях окружающей жизни простейшие  математические факты;</w:t>
      </w:r>
    </w:p>
    <w:p w:rsidR="00ED380D" w:rsidRPr="00140CB6" w:rsidRDefault="00ED380D" w:rsidP="00ED3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математические знания к решению конкретных практических задач;</w:t>
      </w:r>
    </w:p>
    <w:p w:rsidR="00ED380D" w:rsidRPr="00140CB6" w:rsidRDefault="00ED380D" w:rsidP="00ED3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основами наглядно-действенного мышления, пространственного воображения и математической речи, основами счёта, измерения;</w:t>
      </w:r>
    </w:p>
    <w:p w:rsidR="00ED380D" w:rsidRPr="00140CB6" w:rsidRDefault="00ED380D" w:rsidP="00ED3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математические знания для решения учебно-познавательных и учебно-практических задач;</w:t>
      </w:r>
    </w:p>
    <w:p w:rsidR="00ED380D" w:rsidRPr="00140CB6" w:rsidRDefault="00ED380D" w:rsidP="00ED38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устные и письменные арифметические действия с числами, решать арифметические задачи, распознавать и изображать геометрические фигуры </w:t>
      </w:r>
    </w:p>
    <w:p w:rsidR="00ED380D" w:rsidRPr="00140CB6" w:rsidRDefault="00ED380D" w:rsidP="00ED38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ED380D" w:rsidRPr="00140CB6" w:rsidRDefault="00ED380D" w:rsidP="00ED38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380D" w:rsidRPr="00140CB6" w:rsidRDefault="00ED380D" w:rsidP="00ED380D">
      <w:pPr>
        <w:tabs>
          <w:tab w:val="left" w:pos="284"/>
          <w:tab w:val="left" w:pos="426"/>
          <w:tab w:val="center" w:pos="503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ED380D" w:rsidRPr="00140CB6" w:rsidRDefault="00ED380D" w:rsidP="00ED380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ED380D" w:rsidRPr="00140CB6" w:rsidRDefault="00ED380D" w:rsidP="00ED380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Минимальный уровень</w:t>
      </w:r>
    </w:p>
    <w:p w:rsidR="00ED380D" w:rsidRPr="00140CB6" w:rsidRDefault="00ED380D" w:rsidP="00ED380D">
      <w:pPr>
        <w:spacing w:after="0" w:line="240" w:lineRule="auto"/>
        <w:ind w:left="1287"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ED380D" w:rsidRPr="00140CB6" w:rsidRDefault="00ED380D" w:rsidP="00ED380D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  <w:t>Данная группа учащихся должна овладеть:</w:t>
      </w:r>
    </w:p>
    <w:p w:rsidR="00ED380D" w:rsidRPr="00140CB6" w:rsidRDefault="00ED380D" w:rsidP="00ED380D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чтением чисел, внесенных в нумерационную таблицу, записью чисел в таблицу;</w:t>
      </w:r>
    </w:p>
    <w:p w:rsidR="00ED380D" w:rsidRPr="00140CB6" w:rsidRDefault="00ED380D" w:rsidP="00ED380D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приемами письменных вычислений сложения и вычитания чисел в пределах 1000 с переходом через разряд;</w:t>
      </w:r>
    </w:p>
    <w:p w:rsidR="00ED380D" w:rsidRPr="00140CB6" w:rsidRDefault="00ED380D" w:rsidP="00ED380D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сравнением целых чисел в пределах 1000;</w:t>
      </w:r>
    </w:p>
    <w:p w:rsidR="00ED380D" w:rsidRPr="00140CB6" w:rsidRDefault="00ED380D" w:rsidP="00ED380D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решением простых задач;</w:t>
      </w:r>
    </w:p>
    <w:p w:rsidR="00ED380D" w:rsidRPr="00140CB6" w:rsidRDefault="00ED380D" w:rsidP="00ED380D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приёмами письменного умножения и деления на двузначное число с использованием таблицы умножения на печатной основе;</w:t>
      </w:r>
    </w:p>
    <w:p w:rsidR="00ED380D" w:rsidRPr="00140CB6" w:rsidRDefault="00ED380D" w:rsidP="00ED380D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проверкой умножения и деления, </w:t>
      </w:r>
      <w:proofErr w:type="gramStart"/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выполняемых</w:t>
      </w:r>
      <w:proofErr w:type="gramEnd"/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письменно;</w:t>
      </w:r>
    </w:p>
    <w:p w:rsidR="00ED380D" w:rsidRPr="00140CB6" w:rsidRDefault="00ED380D" w:rsidP="00ED380D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приемами умножения и деления десятичных дробей на 10, 100 и 1000.</w:t>
      </w:r>
    </w:p>
    <w:p w:rsidR="00ED380D" w:rsidRPr="00140CB6" w:rsidRDefault="00ED380D" w:rsidP="00ED380D">
      <w:pPr>
        <w:spacing w:after="0" w:line="240" w:lineRule="auto"/>
        <w:ind w:left="1287"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ED380D" w:rsidRPr="00140CB6" w:rsidRDefault="00ED380D" w:rsidP="00ED380D">
      <w:pPr>
        <w:spacing w:after="0" w:line="240" w:lineRule="auto"/>
        <w:ind w:left="1287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Достаточный уровень</w:t>
      </w:r>
    </w:p>
    <w:p w:rsidR="00ED380D" w:rsidRPr="00140CB6" w:rsidRDefault="00ED380D" w:rsidP="00ED380D">
      <w:pPr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D380D" w:rsidRPr="00140CB6" w:rsidRDefault="00ED380D" w:rsidP="00ED380D">
      <w:pPr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ED380D" w:rsidRPr="00140CB6" w:rsidRDefault="00ED380D" w:rsidP="00ED380D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 1°;</w:t>
      </w:r>
    </w:p>
    <w:p w:rsidR="00ED380D" w:rsidRPr="00140CB6" w:rsidRDefault="00ED380D" w:rsidP="00ED380D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смежные углы;</w:t>
      </w:r>
    </w:p>
    <w:p w:rsidR="00ED380D" w:rsidRPr="00140CB6" w:rsidRDefault="00ED380D" w:rsidP="00ED380D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прямого, остроте, тупого, развернутого, полного, смежных углов,  сумму углов треугольника;</w:t>
      </w:r>
      <w:proofErr w:type="gramEnd"/>
    </w:p>
    <w:p w:rsidR="00ED380D" w:rsidRPr="00140CB6" w:rsidRDefault="00ED380D" w:rsidP="00ED380D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транспортира;</w:t>
      </w:r>
    </w:p>
    <w:p w:rsidR="00ED380D" w:rsidRPr="00140CB6" w:rsidRDefault="00ED380D" w:rsidP="00ED380D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измерения площади, их соотношения;</w:t>
      </w:r>
    </w:p>
    <w:p w:rsidR="00ED380D" w:rsidRPr="00140CB6" w:rsidRDefault="00ED380D" w:rsidP="00ED380D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 длины окружности, площади круга.</w:t>
      </w:r>
    </w:p>
    <w:p w:rsidR="00ED380D" w:rsidRPr="00140CB6" w:rsidRDefault="00ED380D" w:rsidP="00ED380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Учащиеся должны уметь: 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присчитывать и отсчитывать разрядные единицы и равные числовые группы в пределах 1 000 </w:t>
      </w:r>
      <w:proofErr w:type="spellStart"/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proofErr w:type="spellEnd"/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сложение,  вычитание, умножение и деление на однозначное двузначное целое число многозначных чисел, обыкновенных и десятичных дробей на 10,100,1000;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число по одной его доле, выраженной обыкновенной или десятичной дробью;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среднее арифметическое нескольких чисел;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арифметические задачи на пропорциональное деление;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измерять углы с помощью транспортира;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треугольники по заданным длинам сторон и величине углов; 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площадь прямоугольника (квадрата);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длину окружности и площадь круга по заданной длине радиуса;</w:t>
      </w:r>
    </w:p>
    <w:p w:rsidR="00ED380D" w:rsidRPr="00140CB6" w:rsidRDefault="00ED380D" w:rsidP="00ED380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точки, отрезки симметричные данным относительно оси, центра симметрии. </w:t>
      </w:r>
    </w:p>
    <w:p w:rsidR="00ED380D" w:rsidRDefault="00ED380D" w:rsidP="00ED380D">
      <w:pPr>
        <w:pStyle w:val="a3"/>
        <w:spacing w:line="320" w:lineRule="exact"/>
        <w:ind w:left="1287"/>
        <w:jc w:val="center"/>
        <w:rPr>
          <w:rFonts w:ascii="Times New Roman" w:hAnsi="Times New Roman"/>
          <w:b/>
          <w:sz w:val="24"/>
          <w:szCs w:val="24"/>
        </w:rPr>
      </w:pPr>
    </w:p>
    <w:p w:rsidR="00ED380D" w:rsidRDefault="00591932" w:rsidP="00ED380D">
      <w:pPr>
        <w:pStyle w:val="a3"/>
        <w:spacing w:line="320" w:lineRule="exact"/>
        <w:ind w:left="128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591932" w:rsidRPr="00591932" w:rsidRDefault="00904786" w:rsidP="00ED380D">
      <w:pPr>
        <w:pStyle w:val="a3"/>
        <w:spacing w:line="320" w:lineRule="exact"/>
        <w:ind w:left="1287"/>
        <w:jc w:val="center"/>
        <w:rPr>
          <w:rFonts w:ascii="Times New Roman" w:hAnsi="Times New Roman"/>
          <w:sz w:val="24"/>
          <w:szCs w:val="24"/>
        </w:rPr>
      </w:pPr>
      <w:r w:rsidRPr="00904786">
        <w:rPr>
          <w:rFonts w:ascii="Times New Roman" w:hAnsi="Times New Roman"/>
          <w:sz w:val="24"/>
          <w:szCs w:val="24"/>
        </w:rPr>
        <w:t>На изучение предмета «Математика» в учебном плане отводится 3 ч/</w:t>
      </w:r>
      <w:proofErr w:type="spellStart"/>
      <w:r w:rsidRPr="00904786">
        <w:rPr>
          <w:rFonts w:ascii="Times New Roman" w:hAnsi="Times New Roman"/>
          <w:sz w:val="24"/>
          <w:szCs w:val="24"/>
        </w:rPr>
        <w:t>н</w:t>
      </w:r>
      <w:proofErr w:type="spellEnd"/>
      <w:r w:rsidRPr="00904786">
        <w:rPr>
          <w:rFonts w:ascii="Times New Roman" w:hAnsi="Times New Roman"/>
          <w:sz w:val="24"/>
          <w:szCs w:val="24"/>
        </w:rPr>
        <w:t>, 102 ч в год</w:t>
      </w:r>
    </w:p>
    <w:p w:rsidR="00ED380D" w:rsidRDefault="00ED380D" w:rsidP="00ED380D">
      <w:pPr>
        <w:pStyle w:val="a3"/>
        <w:spacing w:line="320" w:lineRule="exact"/>
        <w:ind w:left="1287"/>
        <w:jc w:val="center"/>
        <w:rPr>
          <w:rFonts w:ascii="Times New Roman" w:hAnsi="Times New Roman"/>
          <w:b/>
          <w:sz w:val="24"/>
          <w:szCs w:val="24"/>
        </w:rPr>
      </w:pPr>
    </w:p>
    <w:p w:rsidR="00ED380D" w:rsidRDefault="00ED380D" w:rsidP="00ED380D">
      <w:pPr>
        <w:pStyle w:val="a3"/>
        <w:spacing w:line="320" w:lineRule="exact"/>
        <w:ind w:left="1287"/>
        <w:jc w:val="center"/>
        <w:rPr>
          <w:rFonts w:ascii="Times New Roman" w:hAnsi="Times New Roman"/>
          <w:b/>
          <w:sz w:val="24"/>
          <w:szCs w:val="24"/>
        </w:rPr>
      </w:pPr>
    </w:p>
    <w:p w:rsidR="00ED380D" w:rsidRDefault="00ED380D" w:rsidP="00ED380D">
      <w:pPr>
        <w:pStyle w:val="a3"/>
        <w:spacing w:line="320" w:lineRule="exact"/>
        <w:ind w:left="1287"/>
        <w:jc w:val="center"/>
        <w:rPr>
          <w:rFonts w:ascii="Times New Roman" w:hAnsi="Times New Roman"/>
          <w:b/>
          <w:sz w:val="24"/>
          <w:szCs w:val="24"/>
        </w:rPr>
      </w:pPr>
    </w:p>
    <w:p w:rsidR="00ED380D" w:rsidRDefault="00ED380D" w:rsidP="00ED380D">
      <w:pPr>
        <w:pStyle w:val="a3"/>
        <w:spacing w:line="320" w:lineRule="exact"/>
        <w:ind w:left="1287"/>
        <w:jc w:val="center"/>
        <w:rPr>
          <w:rFonts w:ascii="Times New Roman" w:hAnsi="Times New Roman"/>
          <w:b/>
          <w:sz w:val="24"/>
          <w:szCs w:val="24"/>
        </w:rPr>
      </w:pPr>
    </w:p>
    <w:p w:rsidR="00ED380D" w:rsidRDefault="00ED380D" w:rsidP="00ED380D">
      <w:pPr>
        <w:pStyle w:val="a3"/>
        <w:spacing w:line="320" w:lineRule="exact"/>
        <w:ind w:left="1287"/>
        <w:jc w:val="center"/>
        <w:rPr>
          <w:rFonts w:ascii="Times New Roman" w:hAnsi="Times New Roman"/>
          <w:b/>
          <w:sz w:val="24"/>
          <w:szCs w:val="24"/>
        </w:rPr>
      </w:pPr>
    </w:p>
    <w:p w:rsidR="00ED380D" w:rsidRPr="00140CB6" w:rsidRDefault="00ED380D" w:rsidP="00ED380D">
      <w:pPr>
        <w:pStyle w:val="a3"/>
        <w:spacing w:line="320" w:lineRule="exact"/>
        <w:ind w:left="1287"/>
        <w:jc w:val="center"/>
        <w:rPr>
          <w:rFonts w:ascii="Times New Roman" w:hAnsi="Times New Roman"/>
          <w:b/>
          <w:sz w:val="24"/>
          <w:szCs w:val="24"/>
        </w:rPr>
      </w:pPr>
      <w:r w:rsidRPr="00140CB6">
        <w:rPr>
          <w:rFonts w:ascii="Times New Roman" w:hAnsi="Times New Roman"/>
          <w:b/>
          <w:sz w:val="24"/>
          <w:szCs w:val="24"/>
        </w:rPr>
        <w:t>Содержание разделов</w:t>
      </w:r>
    </w:p>
    <w:p w:rsidR="00ED380D" w:rsidRPr="00140CB6" w:rsidRDefault="00ED380D" w:rsidP="00ED380D">
      <w:pPr>
        <w:pStyle w:val="a3"/>
        <w:spacing w:after="1"/>
        <w:ind w:left="1287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4"/>
        <w:gridCol w:w="4940"/>
        <w:gridCol w:w="1476"/>
        <w:gridCol w:w="3229"/>
      </w:tblGrid>
      <w:tr w:rsidR="00ED380D" w:rsidRPr="00140CB6" w:rsidTr="00591932">
        <w:trPr>
          <w:trHeight w:val="1053"/>
        </w:trPr>
        <w:tc>
          <w:tcPr>
            <w:tcW w:w="864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№п/п</w:t>
            </w:r>
          </w:p>
        </w:tc>
        <w:tc>
          <w:tcPr>
            <w:tcW w:w="4940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1572"/>
              <w:rPr>
                <w:sz w:val="24"/>
                <w:szCs w:val="24"/>
              </w:rPr>
            </w:pPr>
            <w:proofErr w:type="spellStart"/>
            <w:r w:rsidRPr="00140CB6">
              <w:rPr>
                <w:sz w:val="24"/>
                <w:szCs w:val="24"/>
              </w:rPr>
              <w:t>Название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0CB6">
              <w:rPr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76" w:type="dxa"/>
          </w:tcPr>
          <w:p w:rsidR="00ED380D" w:rsidRPr="00140CB6" w:rsidRDefault="00ED380D" w:rsidP="00ED380D">
            <w:pPr>
              <w:pStyle w:val="TableParagraph"/>
              <w:spacing w:line="259" w:lineRule="auto"/>
              <w:ind w:left="453" w:right="109" w:hanging="317"/>
              <w:rPr>
                <w:sz w:val="24"/>
                <w:szCs w:val="24"/>
              </w:rPr>
            </w:pPr>
            <w:proofErr w:type="spellStart"/>
            <w:r w:rsidRPr="00140CB6">
              <w:rPr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229" w:type="dxa"/>
          </w:tcPr>
          <w:p w:rsidR="00ED380D" w:rsidRPr="00140CB6" w:rsidRDefault="00ED380D" w:rsidP="00ED380D">
            <w:pPr>
              <w:pStyle w:val="TableParagraph"/>
              <w:spacing w:line="259" w:lineRule="auto"/>
              <w:ind w:left="214" w:right="204" w:firstLine="2"/>
              <w:jc w:val="center"/>
              <w:rPr>
                <w:sz w:val="24"/>
                <w:szCs w:val="24"/>
              </w:rPr>
            </w:pPr>
            <w:proofErr w:type="spellStart"/>
            <w:r w:rsidRPr="00140CB6">
              <w:rPr>
                <w:sz w:val="24"/>
                <w:szCs w:val="24"/>
              </w:rPr>
              <w:t>Количество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0CB6">
              <w:rPr>
                <w:sz w:val="24"/>
                <w:szCs w:val="24"/>
              </w:rPr>
              <w:t>контрольныхработ</w:t>
            </w:r>
            <w:proofErr w:type="spellEnd"/>
          </w:p>
        </w:tc>
      </w:tr>
      <w:tr w:rsidR="00ED380D" w:rsidRPr="00140CB6" w:rsidTr="00591932">
        <w:trPr>
          <w:trHeight w:val="913"/>
        </w:trPr>
        <w:tc>
          <w:tcPr>
            <w:tcW w:w="864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1.</w:t>
            </w:r>
          </w:p>
        </w:tc>
        <w:tc>
          <w:tcPr>
            <w:tcW w:w="4940" w:type="dxa"/>
          </w:tcPr>
          <w:p w:rsidR="00ED380D" w:rsidRPr="00140CB6" w:rsidRDefault="00ED380D" w:rsidP="00ED380D">
            <w:pPr>
              <w:pStyle w:val="TableParagraph"/>
              <w:ind w:left="107" w:right="10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Нумерация чисел в пределах 1000000. Сложение и вычитание целых чисел и десятичных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</w:p>
        </w:tc>
        <w:tc>
          <w:tcPr>
            <w:tcW w:w="1476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409" w:right="40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16ч.</w:t>
            </w:r>
          </w:p>
        </w:tc>
        <w:tc>
          <w:tcPr>
            <w:tcW w:w="3229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682" w:right="67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1ч.</w:t>
            </w:r>
          </w:p>
        </w:tc>
      </w:tr>
      <w:tr w:rsidR="00ED380D" w:rsidRPr="00140CB6" w:rsidTr="00591932">
        <w:trPr>
          <w:trHeight w:val="916"/>
        </w:trPr>
        <w:tc>
          <w:tcPr>
            <w:tcW w:w="864" w:type="dxa"/>
          </w:tcPr>
          <w:p w:rsidR="00ED380D" w:rsidRPr="00140CB6" w:rsidRDefault="00ED380D" w:rsidP="00ED380D">
            <w:pPr>
              <w:pStyle w:val="TableParagraph"/>
              <w:spacing w:before="1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2.</w:t>
            </w:r>
          </w:p>
        </w:tc>
        <w:tc>
          <w:tcPr>
            <w:tcW w:w="4940" w:type="dxa"/>
          </w:tcPr>
          <w:p w:rsidR="00ED380D" w:rsidRPr="00140CB6" w:rsidRDefault="00ED380D" w:rsidP="00ED380D">
            <w:pPr>
              <w:pStyle w:val="TableParagraph"/>
              <w:spacing w:before="1"/>
              <w:ind w:left="107" w:right="9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десятич</w:t>
            </w:r>
            <w:r w:rsidRPr="00140CB6">
              <w:rPr>
                <w:sz w:val="24"/>
                <w:szCs w:val="24"/>
                <w:lang w:val="ru-RU"/>
              </w:rPr>
              <w:t>ных дробей, в том числе чисел, полученных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</w:p>
        </w:tc>
        <w:tc>
          <w:tcPr>
            <w:tcW w:w="1476" w:type="dxa"/>
          </w:tcPr>
          <w:p w:rsidR="00ED380D" w:rsidRPr="00140CB6" w:rsidRDefault="00ED380D" w:rsidP="00F165B2">
            <w:pPr>
              <w:pStyle w:val="TableParagraph"/>
              <w:spacing w:before="1"/>
              <w:ind w:left="408" w:right="402"/>
              <w:jc w:val="center"/>
            </w:pPr>
            <w:r w:rsidRPr="00F165B2">
              <w:t>2</w:t>
            </w:r>
            <w:r w:rsidR="00F165B2" w:rsidRPr="00F165B2">
              <w:rPr>
                <w:lang w:val="ru-RU"/>
              </w:rPr>
              <w:t>0</w:t>
            </w:r>
            <w:r w:rsidRPr="00F165B2">
              <w:t>ч</w:t>
            </w:r>
            <w:r w:rsidRPr="00140CB6">
              <w:t>.</w:t>
            </w:r>
          </w:p>
        </w:tc>
        <w:tc>
          <w:tcPr>
            <w:tcW w:w="3229" w:type="dxa"/>
          </w:tcPr>
          <w:p w:rsidR="00ED380D" w:rsidRPr="00140CB6" w:rsidRDefault="00ED380D" w:rsidP="00ED380D">
            <w:pPr>
              <w:pStyle w:val="TableParagraph"/>
              <w:spacing w:before="1"/>
              <w:ind w:left="682" w:right="67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1ч.</w:t>
            </w:r>
          </w:p>
        </w:tc>
      </w:tr>
      <w:tr w:rsidR="00ED380D" w:rsidRPr="00140CB6" w:rsidTr="00591932">
        <w:trPr>
          <w:trHeight w:val="552"/>
        </w:trPr>
        <w:tc>
          <w:tcPr>
            <w:tcW w:w="864" w:type="dxa"/>
          </w:tcPr>
          <w:p w:rsidR="00ED380D" w:rsidRPr="00140CB6" w:rsidRDefault="00ED380D" w:rsidP="00ED380D">
            <w:pPr>
              <w:pStyle w:val="TableParagraph"/>
              <w:spacing w:line="276" w:lineRule="exact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3.</w:t>
            </w:r>
          </w:p>
        </w:tc>
        <w:tc>
          <w:tcPr>
            <w:tcW w:w="4940" w:type="dxa"/>
          </w:tcPr>
          <w:p w:rsidR="00ED380D" w:rsidRPr="00140CB6" w:rsidRDefault="00ED380D" w:rsidP="00ED380D">
            <w:pPr>
              <w:pStyle w:val="TableParagraph"/>
              <w:tabs>
                <w:tab w:val="left" w:pos="3812"/>
              </w:tabs>
              <w:spacing w:line="276" w:lineRule="exact"/>
              <w:ind w:left="107"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Обыкновенные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  <w:r>
              <w:rPr>
                <w:sz w:val="24"/>
                <w:szCs w:val="24"/>
                <w:lang w:val="ru-RU"/>
              </w:rPr>
              <w:t xml:space="preserve"> Сложение и вычита</w:t>
            </w:r>
            <w:r w:rsidRPr="00140CB6">
              <w:rPr>
                <w:sz w:val="24"/>
                <w:szCs w:val="24"/>
                <w:lang w:val="ru-RU"/>
              </w:rPr>
              <w:t>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 дробей</w:t>
            </w:r>
          </w:p>
        </w:tc>
        <w:tc>
          <w:tcPr>
            <w:tcW w:w="1476" w:type="dxa"/>
          </w:tcPr>
          <w:p w:rsidR="00ED380D" w:rsidRPr="00607C77" w:rsidRDefault="00ED380D" w:rsidP="00F165B2">
            <w:pPr>
              <w:pStyle w:val="TableParagraph"/>
              <w:spacing w:line="276" w:lineRule="exact"/>
              <w:ind w:left="409" w:right="402"/>
              <w:jc w:val="center"/>
              <w:rPr>
                <w:sz w:val="24"/>
                <w:szCs w:val="24"/>
                <w:lang w:val="ru-RU"/>
              </w:rPr>
            </w:pPr>
            <w:r w:rsidRPr="00607C77">
              <w:rPr>
                <w:sz w:val="24"/>
                <w:szCs w:val="24"/>
                <w:lang w:val="ru-RU"/>
              </w:rPr>
              <w:t>2</w:t>
            </w:r>
            <w:r w:rsidR="00F1623D">
              <w:rPr>
                <w:sz w:val="24"/>
                <w:szCs w:val="24"/>
                <w:lang w:val="ru-RU"/>
              </w:rPr>
              <w:t>2</w:t>
            </w:r>
            <w:r w:rsidRPr="00607C77">
              <w:rPr>
                <w:sz w:val="24"/>
                <w:szCs w:val="24"/>
                <w:lang w:val="ru-RU"/>
              </w:rPr>
              <w:t>ч.</w:t>
            </w:r>
          </w:p>
        </w:tc>
        <w:tc>
          <w:tcPr>
            <w:tcW w:w="3229" w:type="dxa"/>
          </w:tcPr>
          <w:p w:rsidR="00ED380D" w:rsidRPr="00607C77" w:rsidRDefault="00ED380D" w:rsidP="00ED380D">
            <w:pPr>
              <w:pStyle w:val="TableParagraph"/>
              <w:spacing w:line="276" w:lineRule="exact"/>
              <w:ind w:left="682" w:right="672"/>
              <w:jc w:val="center"/>
              <w:rPr>
                <w:sz w:val="24"/>
                <w:szCs w:val="24"/>
                <w:lang w:val="ru-RU"/>
              </w:rPr>
            </w:pPr>
            <w:r w:rsidRPr="00607C77">
              <w:rPr>
                <w:sz w:val="24"/>
                <w:szCs w:val="24"/>
                <w:lang w:val="ru-RU"/>
              </w:rPr>
              <w:t>2ч.</w:t>
            </w:r>
          </w:p>
        </w:tc>
      </w:tr>
      <w:tr w:rsidR="00ED380D" w:rsidRPr="00140CB6" w:rsidTr="00591932">
        <w:trPr>
          <w:trHeight w:val="551"/>
        </w:trPr>
        <w:tc>
          <w:tcPr>
            <w:tcW w:w="864" w:type="dxa"/>
          </w:tcPr>
          <w:p w:rsidR="00ED380D" w:rsidRPr="00607C77" w:rsidRDefault="00ED380D" w:rsidP="00ED380D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  <w:szCs w:val="24"/>
                <w:lang w:val="ru-RU"/>
              </w:rPr>
            </w:pPr>
            <w:r w:rsidRPr="00607C77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4940" w:type="dxa"/>
          </w:tcPr>
          <w:p w:rsidR="00ED380D" w:rsidRPr="00140CB6" w:rsidRDefault="00ED380D" w:rsidP="00ED380D">
            <w:pPr>
              <w:pStyle w:val="TableParagraph"/>
              <w:spacing w:line="276" w:lineRule="exact"/>
              <w:ind w:left="107" w:right="9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Десятичные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</w:p>
        </w:tc>
        <w:tc>
          <w:tcPr>
            <w:tcW w:w="1476" w:type="dxa"/>
          </w:tcPr>
          <w:p w:rsidR="00ED380D" w:rsidRPr="00607C77" w:rsidRDefault="00F1623D" w:rsidP="00ED380D">
            <w:pPr>
              <w:pStyle w:val="TableParagraph"/>
              <w:spacing w:line="275" w:lineRule="exact"/>
              <w:ind w:left="409" w:right="40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  <w:r w:rsidR="00ED380D" w:rsidRPr="00607C77">
              <w:rPr>
                <w:sz w:val="24"/>
                <w:szCs w:val="24"/>
                <w:lang w:val="ru-RU"/>
              </w:rPr>
              <w:t>ч.</w:t>
            </w:r>
          </w:p>
        </w:tc>
        <w:tc>
          <w:tcPr>
            <w:tcW w:w="3229" w:type="dxa"/>
          </w:tcPr>
          <w:p w:rsidR="00ED380D" w:rsidRPr="00607C77" w:rsidRDefault="00ED380D" w:rsidP="00ED380D">
            <w:pPr>
              <w:pStyle w:val="TableParagraph"/>
              <w:spacing w:line="275" w:lineRule="exact"/>
              <w:ind w:left="682" w:right="672"/>
              <w:jc w:val="center"/>
              <w:rPr>
                <w:sz w:val="24"/>
                <w:szCs w:val="24"/>
                <w:lang w:val="ru-RU"/>
              </w:rPr>
            </w:pPr>
            <w:r w:rsidRPr="00607C77">
              <w:rPr>
                <w:sz w:val="24"/>
                <w:szCs w:val="24"/>
                <w:lang w:val="ru-RU"/>
              </w:rPr>
              <w:t>1ч.</w:t>
            </w:r>
          </w:p>
        </w:tc>
      </w:tr>
      <w:tr w:rsidR="00ED380D" w:rsidRPr="00140CB6" w:rsidTr="00591932">
        <w:trPr>
          <w:trHeight w:val="1374"/>
        </w:trPr>
        <w:tc>
          <w:tcPr>
            <w:tcW w:w="864" w:type="dxa"/>
          </w:tcPr>
          <w:p w:rsidR="00ED380D" w:rsidRPr="00607C77" w:rsidRDefault="00ED380D" w:rsidP="00ED380D">
            <w:pPr>
              <w:pStyle w:val="TableParagraph"/>
              <w:spacing w:before="1"/>
              <w:ind w:left="104" w:right="97"/>
              <w:jc w:val="center"/>
              <w:rPr>
                <w:sz w:val="24"/>
                <w:szCs w:val="24"/>
                <w:lang w:val="ru-RU"/>
              </w:rPr>
            </w:pPr>
            <w:r w:rsidRPr="00607C77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4940" w:type="dxa"/>
          </w:tcPr>
          <w:p w:rsidR="00F165B2" w:rsidRDefault="00ED380D" w:rsidP="00ED380D">
            <w:pPr>
              <w:pStyle w:val="TableParagraph"/>
              <w:spacing w:before="1"/>
              <w:ind w:left="107" w:right="22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Арифметические действия с целыми и </w:t>
            </w:r>
          </w:p>
          <w:p w:rsidR="00ED380D" w:rsidRPr="00140CB6" w:rsidRDefault="00ED380D" w:rsidP="00F165B2">
            <w:pPr>
              <w:pStyle w:val="TableParagraph"/>
              <w:spacing w:before="1"/>
              <w:ind w:left="107" w:right="22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дробными числами и числами, полученными при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 площади, выраженными десятичными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</w:t>
            </w:r>
          </w:p>
        </w:tc>
        <w:tc>
          <w:tcPr>
            <w:tcW w:w="1476" w:type="dxa"/>
          </w:tcPr>
          <w:p w:rsidR="00904786" w:rsidRDefault="00F1623D">
            <w:pPr>
              <w:pStyle w:val="TableParagraph"/>
              <w:spacing w:before="1"/>
              <w:ind w:left="409" w:right="40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  <w:r w:rsidR="00ED380D" w:rsidRPr="00140CB6">
              <w:rPr>
                <w:sz w:val="24"/>
                <w:szCs w:val="24"/>
              </w:rPr>
              <w:t>ч.</w:t>
            </w:r>
          </w:p>
        </w:tc>
        <w:tc>
          <w:tcPr>
            <w:tcW w:w="3229" w:type="dxa"/>
          </w:tcPr>
          <w:p w:rsidR="00ED380D" w:rsidRPr="00140CB6" w:rsidRDefault="00ED380D" w:rsidP="00ED380D">
            <w:pPr>
              <w:pStyle w:val="TableParagraph"/>
              <w:spacing w:before="1"/>
              <w:ind w:left="682" w:right="67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1ч.</w:t>
            </w:r>
          </w:p>
        </w:tc>
      </w:tr>
      <w:tr w:rsidR="00ED380D" w:rsidRPr="00140CB6" w:rsidTr="00591932">
        <w:trPr>
          <w:trHeight w:val="458"/>
        </w:trPr>
        <w:tc>
          <w:tcPr>
            <w:tcW w:w="864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6.</w:t>
            </w:r>
          </w:p>
        </w:tc>
        <w:tc>
          <w:tcPr>
            <w:tcW w:w="4940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proofErr w:type="spellStart"/>
            <w:r w:rsidRPr="00140CB6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76" w:type="dxa"/>
          </w:tcPr>
          <w:p w:rsidR="00ED380D" w:rsidRPr="00140CB6" w:rsidRDefault="00F1623D" w:rsidP="00ED380D">
            <w:pPr>
              <w:pStyle w:val="TableParagraph"/>
              <w:spacing w:line="275" w:lineRule="exact"/>
              <w:ind w:left="409" w:right="4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7</w:t>
            </w:r>
            <w:r w:rsidR="00ED380D" w:rsidRPr="00140CB6">
              <w:rPr>
                <w:sz w:val="24"/>
                <w:szCs w:val="24"/>
              </w:rPr>
              <w:t>ч.</w:t>
            </w:r>
          </w:p>
        </w:tc>
        <w:tc>
          <w:tcPr>
            <w:tcW w:w="3229" w:type="dxa"/>
          </w:tcPr>
          <w:p w:rsidR="00ED380D" w:rsidRPr="00140CB6" w:rsidRDefault="00ED380D" w:rsidP="00ED38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D380D" w:rsidRPr="00140CB6" w:rsidTr="00591932">
        <w:trPr>
          <w:trHeight w:val="457"/>
        </w:trPr>
        <w:tc>
          <w:tcPr>
            <w:tcW w:w="864" w:type="dxa"/>
          </w:tcPr>
          <w:p w:rsidR="00ED380D" w:rsidRPr="00140CB6" w:rsidRDefault="00ED380D" w:rsidP="00ED380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0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140CB6">
              <w:rPr>
                <w:b/>
                <w:sz w:val="24"/>
                <w:szCs w:val="24"/>
              </w:rPr>
              <w:t>Итого</w:t>
            </w:r>
            <w:proofErr w:type="spellEnd"/>
            <w:r w:rsidRPr="00140CB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76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409" w:right="402"/>
              <w:jc w:val="center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1</w:t>
            </w:r>
            <w:r w:rsidR="00F1623D">
              <w:rPr>
                <w:b/>
                <w:sz w:val="24"/>
                <w:szCs w:val="24"/>
                <w:lang w:val="ru-RU"/>
              </w:rPr>
              <w:t>02</w:t>
            </w:r>
            <w:r w:rsidRPr="00140CB6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3229" w:type="dxa"/>
          </w:tcPr>
          <w:p w:rsidR="00ED380D" w:rsidRPr="00140CB6" w:rsidRDefault="00ED380D" w:rsidP="00ED380D">
            <w:pPr>
              <w:pStyle w:val="TableParagraph"/>
              <w:spacing w:line="275" w:lineRule="exact"/>
              <w:ind w:left="682" w:right="673"/>
              <w:jc w:val="center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6ч.</w:t>
            </w:r>
          </w:p>
        </w:tc>
      </w:tr>
    </w:tbl>
    <w:p w:rsidR="00ED380D" w:rsidRDefault="00ED380D" w:rsidP="00ED380D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ED380D" w:rsidRDefault="00ED380D" w:rsidP="00ED380D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ED380D" w:rsidRDefault="00ED380D" w:rsidP="00ED380D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ED380D" w:rsidRDefault="00ED380D" w:rsidP="00ED380D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ED380D" w:rsidSect="00ED380D">
          <w:pgSz w:w="11906" w:h="16838"/>
          <w:pgMar w:top="284" w:right="425" w:bottom="142" w:left="284" w:header="709" w:footer="709" w:gutter="0"/>
          <w:cols w:space="708"/>
          <w:docGrid w:linePitch="360"/>
        </w:sectPr>
      </w:pPr>
    </w:p>
    <w:p w:rsidR="00ED380D" w:rsidRPr="00140CB6" w:rsidRDefault="00ED380D" w:rsidP="00ED380D">
      <w:pPr>
        <w:pStyle w:val="111"/>
        <w:numPr>
          <w:ilvl w:val="1"/>
          <w:numId w:val="49"/>
        </w:numPr>
        <w:tabs>
          <w:tab w:val="left" w:pos="4845"/>
          <w:tab w:val="left" w:pos="4846"/>
        </w:tabs>
        <w:spacing w:before="89"/>
        <w:ind w:left="4845" w:right="0" w:hanging="757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Календарно-тематическое планирование 8 класс</w:t>
      </w:r>
    </w:p>
    <w:p w:rsidR="00ED380D" w:rsidRPr="00140CB6" w:rsidRDefault="00ED380D" w:rsidP="00ED380D">
      <w:pPr>
        <w:pStyle w:val="a3"/>
        <w:spacing w:before="9"/>
        <w:rPr>
          <w:rFonts w:ascii="Times New Roman" w:hAnsi="Times New Roman"/>
          <w:b/>
          <w:sz w:val="24"/>
          <w:szCs w:val="24"/>
        </w:rPr>
      </w:pPr>
    </w:p>
    <w:tbl>
      <w:tblPr>
        <w:tblStyle w:val="TableNormal"/>
        <w:tblW w:w="15876" w:type="dxa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7"/>
        <w:gridCol w:w="40"/>
        <w:gridCol w:w="216"/>
        <w:gridCol w:w="1870"/>
        <w:gridCol w:w="851"/>
        <w:gridCol w:w="2268"/>
        <w:gridCol w:w="2976"/>
        <w:gridCol w:w="682"/>
        <w:gridCol w:w="3543"/>
        <w:gridCol w:w="1276"/>
        <w:gridCol w:w="1417"/>
      </w:tblGrid>
      <w:tr w:rsidR="00ED380D" w:rsidRPr="00ED380D" w:rsidTr="00ED380D">
        <w:trPr>
          <w:trHeight w:val="436"/>
        </w:trPr>
        <w:tc>
          <w:tcPr>
            <w:tcW w:w="737" w:type="dxa"/>
            <w:vMerge w:val="restart"/>
          </w:tcPr>
          <w:p w:rsidR="00ED380D" w:rsidRPr="00ED380D" w:rsidRDefault="00ED380D" w:rsidP="00ED380D">
            <w:pPr>
              <w:pStyle w:val="TableParagraph"/>
              <w:spacing w:line="398" w:lineRule="auto"/>
              <w:ind w:left="314" w:right="283" w:firstLine="48"/>
              <w:rPr>
                <w:b/>
                <w:i/>
                <w:sz w:val="24"/>
                <w:szCs w:val="24"/>
                <w:lang w:val="ru-RU"/>
              </w:rPr>
            </w:pPr>
            <w:r w:rsidRPr="00ED380D"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126" w:type="dxa"/>
            <w:gridSpan w:val="3"/>
            <w:vMerge w:val="restart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669"/>
              <w:rPr>
                <w:b/>
                <w:i/>
                <w:sz w:val="24"/>
                <w:szCs w:val="24"/>
              </w:rPr>
            </w:pPr>
            <w:proofErr w:type="spellStart"/>
            <w:r w:rsidRPr="00ED380D">
              <w:rPr>
                <w:b/>
                <w:i/>
                <w:sz w:val="24"/>
                <w:szCs w:val="24"/>
              </w:rPr>
              <w:t>Тема</w:t>
            </w:r>
            <w:proofErr w:type="spellEnd"/>
            <w:r w:rsidRPr="00ED380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51" w:type="dxa"/>
            <w:vMerge w:val="restart"/>
            <w:textDirection w:val="btLr"/>
          </w:tcPr>
          <w:p w:rsidR="00ED380D" w:rsidRPr="00ED380D" w:rsidRDefault="00ED380D" w:rsidP="00ED380D">
            <w:pPr>
              <w:pStyle w:val="TableParagraph"/>
              <w:spacing w:before="96" w:line="280" w:lineRule="atLeast"/>
              <w:ind w:left="280" w:right="198" w:hanging="65"/>
              <w:rPr>
                <w:b/>
                <w:i/>
                <w:sz w:val="24"/>
                <w:szCs w:val="24"/>
              </w:rPr>
            </w:pPr>
            <w:proofErr w:type="spellStart"/>
            <w:r w:rsidRPr="00ED380D">
              <w:rPr>
                <w:b/>
                <w:i/>
                <w:spacing w:val="-3"/>
                <w:sz w:val="24"/>
                <w:szCs w:val="24"/>
              </w:rPr>
              <w:t>Кол-во</w:t>
            </w:r>
            <w:proofErr w:type="spellEnd"/>
            <w:r w:rsidRPr="00ED380D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228"/>
              <w:rPr>
                <w:b/>
                <w:i/>
                <w:sz w:val="24"/>
                <w:szCs w:val="24"/>
              </w:rPr>
            </w:pPr>
            <w:proofErr w:type="spellStart"/>
            <w:r w:rsidRPr="00ED380D">
              <w:rPr>
                <w:b/>
                <w:i/>
                <w:sz w:val="24"/>
                <w:szCs w:val="24"/>
              </w:rPr>
              <w:t>Программное</w:t>
            </w:r>
            <w:proofErr w:type="spellEnd"/>
            <w:r w:rsidRPr="00ED380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201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801"/>
              <w:rPr>
                <w:b/>
                <w:i/>
                <w:sz w:val="24"/>
                <w:szCs w:val="24"/>
              </w:rPr>
            </w:pPr>
            <w:proofErr w:type="spellStart"/>
            <w:r w:rsidRPr="00ED380D">
              <w:rPr>
                <w:b/>
                <w:i/>
                <w:sz w:val="24"/>
                <w:szCs w:val="24"/>
              </w:rPr>
              <w:t>Дифференциация</w:t>
            </w:r>
            <w:proofErr w:type="spellEnd"/>
            <w:r w:rsidRPr="00ED380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видов</w:t>
            </w:r>
            <w:proofErr w:type="spellEnd"/>
            <w:r w:rsidRPr="00ED380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деятельности</w:t>
            </w:r>
            <w:proofErr w:type="spellEnd"/>
            <w:r w:rsidRPr="00ED380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276" w:type="dxa"/>
            <w:vMerge w:val="restart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2"/>
              <w:rPr>
                <w:b/>
                <w:i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D380D">
              <w:rPr>
                <w:b/>
                <w:i/>
                <w:sz w:val="24"/>
                <w:szCs w:val="24"/>
                <w:lang w:val="ru-RU"/>
              </w:rPr>
              <w:t>Календар-ные</w:t>
            </w:r>
            <w:proofErr w:type="spellEnd"/>
            <w:proofErr w:type="gramEnd"/>
          </w:p>
          <w:p w:rsidR="00ED380D" w:rsidRPr="00ED380D" w:rsidRDefault="00ED380D" w:rsidP="00ED380D">
            <w:pPr>
              <w:pStyle w:val="TableParagraph"/>
              <w:spacing w:line="275" w:lineRule="exact"/>
              <w:ind w:left="14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b/>
                <w:i/>
                <w:sz w:val="24"/>
                <w:szCs w:val="24"/>
                <w:lang w:val="ru-RU"/>
              </w:rPr>
              <w:t>сроки</w:t>
            </w:r>
          </w:p>
        </w:tc>
        <w:tc>
          <w:tcPr>
            <w:tcW w:w="1417" w:type="dxa"/>
            <w:vMerge w:val="restart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284"/>
              <w:rPr>
                <w:b/>
                <w:i/>
                <w:sz w:val="24"/>
                <w:szCs w:val="24"/>
                <w:lang w:val="ru-RU"/>
              </w:rPr>
            </w:pPr>
            <w:r w:rsidRPr="00ED380D">
              <w:rPr>
                <w:b/>
                <w:i/>
                <w:sz w:val="24"/>
                <w:szCs w:val="24"/>
                <w:lang w:val="ru-RU"/>
              </w:rPr>
              <w:t>Коррекция</w:t>
            </w:r>
          </w:p>
        </w:tc>
      </w:tr>
      <w:tr w:rsidR="00ED380D" w:rsidRPr="00ED380D" w:rsidTr="00ED380D">
        <w:trPr>
          <w:trHeight w:val="683"/>
        </w:trPr>
        <w:tc>
          <w:tcPr>
            <w:tcW w:w="737" w:type="dxa"/>
            <w:vMerge/>
            <w:tcBorders>
              <w:top w:val="nil"/>
            </w:tcBorders>
          </w:tcPr>
          <w:p w:rsidR="00ED380D" w:rsidRPr="00ED380D" w:rsidRDefault="00ED380D" w:rsidP="00ED38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</w:tcBorders>
          </w:tcPr>
          <w:p w:rsidR="00ED380D" w:rsidRPr="00ED380D" w:rsidRDefault="00ED380D" w:rsidP="00ED38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:rsidR="00ED380D" w:rsidRPr="00ED380D" w:rsidRDefault="00ED380D" w:rsidP="00ED38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D380D" w:rsidRPr="00ED380D" w:rsidRDefault="00ED380D" w:rsidP="00ED38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58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41"/>
              <w:rPr>
                <w:b/>
                <w:i/>
                <w:sz w:val="24"/>
                <w:szCs w:val="24"/>
              </w:rPr>
            </w:pPr>
            <w:proofErr w:type="spellStart"/>
            <w:r w:rsidRPr="00ED380D">
              <w:rPr>
                <w:b/>
                <w:i/>
                <w:sz w:val="24"/>
                <w:szCs w:val="24"/>
              </w:rPr>
              <w:t>Минимальный</w:t>
            </w:r>
            <w:proofErr w:type="spellEnd"/>
            <w:r w:rsidRPr="00ED380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3543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725"/>
              <w:rPr>
                <w:b/>
                <w:i/>
                <w:sz w:val="24"/>
                <w:szCs w:val="24"/>
              </w:rPr>
            </w:pPr>
            <w:proofErr w:type="spellStart"/>
            <w:r w:rsidRPr="00ED380D">
              <w:rPr>
                <w:b/>
                <w:i/>
                <w:sz w:val="24"/>
                <w:szCs w:val="24"/>
              </w:rPr>
              <w:t>Достаточный</w:t>
            </w:r>
            <w:proofErr w:type="spellEnd"/>
            <w:r w:rsidRPr="00ED380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1276" w:type="dxa"/>
            <w:vMerge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725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725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36"/>
        </w:trPr>
        <w:tc>
          <w:tcPr>
            <w:tcW w:w="13183" w:type="dxa"/>
            <w:gridSpan w:val="9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255"/>
              <w:jc w:val="center"/>
              <w:rPr>
                <w:b/>
                <w:i/>
                <w:sz w:val="24"/>
                <w:szCs w:val="24"/>
              </w:rPr>
            </w:pPr>
            <w:r w:rsidRPr="00ED380D">
              <w:rPr>
                <w:b/>
                <w:i/>
                <w:sz w:val="24"/>
                <w:szCs w:val="24"/>
              </w:rPr>
              <w:t xml:space="preserve">I четверть-32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255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255"/>
              <w:rPr>
                <w:b/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36"/>
        </w:trPr>
        <w:tc>
          <w:tcPr>
            <w:tcW w:w="13183" w:type="dxa"/>
            <w:gridSpan w:val="9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255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ED380D">
              <w:rPr>
                <w:b/>
                <w:i/>
                <w:sz w:val="24"/>
                <w:szCs w:val="24"/>
                <w:lang w:val="ru-RU"/>
              </w:rPr>
              <w:t>Нумерациячиселвпределах1000000.Сложение и вычитание целых чисел и десятичных дробей –16часов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255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255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2484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6" w:lineRule="exact"/>
              <w:ind w:left="321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9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Устная и письменная </w:t>
            </w:r>
            <w:r w:rsidRPr="00ED380D">
              <w:rPr>
                <w:i/>
                <w:sz w:val="24"/>
                <w:szCs w:val="24"/>
                <w:lang w:val="ru-RU"/>
              </w:rPr>
              <w:t>нумерация чисел впределах1000000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6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Получение чисел в пределах 1000000 из разрядных слагаемых; разложение чисел на разрядные слагаемые.</w:t>
            </w:r>
          </w:p>
          <w:p w:rsidR="00ED380D" w:rsidRPr="00ED380D" w:rsidRDefault="00ED380D" w:rsidP="00ED380D">
            <w:pPr>
              <w:pStyle w:val="TableParagraph"/>
              <w:ind w:right="43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Числовойрядвпределах1000000.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1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Четные, нечетные числа</w:t>
            </w:r>
            <w:proofErr w:type="gramStart"/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.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Простые и составные числа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8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Получают числа в пределах100000 из разрядных слагаемых; раскладывают числа на разрядные слагаемые.</w:t>
            </w:r>
          </w:p>
          <w:p w:rsidR="00ED380D" w:rsidRPr="00ED380D" w:rsidRDefault="00ED380D" w:rsidP="00ED380D">
            <w:pPr>
              <w:pStyle w:val="TableParagraph"/>
              <w:ind w:right="50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числовой ряд в пределах100000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9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Получают числа в пределах 1 000000изразрядных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слагаемых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;р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аскладывают числа на разрядные слагаемые.</w:t>
            </w:r>
          </w:p>
          <w:p w:rsidR="00ED380D" w:rsidRPr="00ED380D" w:rsidRDefault="00ED380D" w:rsidP="00ED380D">
            <w:pPr>
              <w:pStyle w:val="TableParagraph"/>
              <w:ind w:left="108" w:right="12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числовой ряд в пределах</w:t>
            </w:r>
            <w:r w:rsidRPr="00ED380D">
              <w:rPr>
                <w:i/>
                <w:spacing w:val="-8"/>
                <w:sz w:val="24"/>
                <w:szCs w:val="24"/>
                <w:lang w:val="ru-RU"/>
              </w:rPr>
              <w:t xml:space="preserve"> 1</w:t>
            </w:r>
            <w:r w:rsidRPr="00ED380D">
              <w:rPr>
                <w:i/>
                <w:sz w:val="24"/>
                <w:szCs w:val="24"/>
                <w:lang w:val="ru-RU"/>
              </w:rPr>
              <w:t>000000.Присчитывают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,о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тсчитывают разрядных единиц в пределах</w:t>
            </w:r>
          </w:p>
          <w:p w:rsidR="00ED380D" w:rsidRPr="00ED380D" w:rsidRDefault="00ED380D" w:rsidP="00ED380D">
            <w:pPr>
              <w:pStyle w:val="TableParagraph"/>
              <w:spacing w:line="257" w:lineRule="exact"/>
              <w:ind w:left="108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 xml:space="preserve">1 000 </w:t>
            </w:r>
            <w:proofErr w:type="spellStart"/>
            <w:r w:rsidRPr="00ED380D">
              <w:rPr>
                <w:i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91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91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1932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321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5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Чтение и запись многозначных чисел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36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Чтение и запись чисел с помощью цифр в таблице разрядов,</w:t>
            </w:r>
          </w:p>
          <w:p w:rsidR="00ED380D" w:rsidRPr="00ED380D" w:rsidRDefault="00ED380D" w:rsidP="00ED380D">
            <w:pPr>
              <w:pStyle w:val="TableParagraph"/>
              <w:ind w:right="1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сравнение чисел, расположение чисел по порядку.</w:t>
            </w:r>
          </w:p>
          <w:p w:rsidR="00ED380D" w:rsidRPr="00ED380D" w:rsidRDefault="00ED380D" w:rsidP="00ED380D">
            <w:pPr>
              <w:pStyle w:val="TableParagraph"/>
              <w:spacing w:line="257" w:lineRule="exac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простых задач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5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Читают, записывают целые и дробные числа.</w:t>
            </w:r>
          </w:p>
          <w:p w:rsidR="00ED380D" w:rsidRPr="00ED380D" w:rsidRDefault="00ED380D" w:rsidP="00ED380D">
            <w:pPr>
              <w:pStyle w:val="TableParagraph"/>
              <w:ind w:right="98" w:firstLine="6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примеры (легкие случаи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)и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задачив1действие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58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Читают, записывают целые и дробные числа.</w:t>
            </w:r>
          </w:p>
          <w:p w:rsidR="00ED380D" w:rsidRPr="00ED380D" w:rsidRDefault="00ED380D" w:rsidP="00ED380D">
            <w:pPr>
              <w:pStyle w:val="TableParagraph"/>
              <w:ind w:left="108" w:right="68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2-3действия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583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583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337" w:right="316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Угол</w:t>
            </w:r>
            <w:proofErr w:type="spellEnd"/>
            <w:r w:rsidRPr="00ED380D">
              <w:rPr>
                <w:i/>
                <w:sz w:val="24"/>
                <w:szCs w:val="24"/>
              </w:rPr>
              <w:t>.</w:t>
            </w:r>
          </w:p>
          <w:p w:rsidR="00ED380D" w:rsidRPr="00ED380D" w:rsidRDefault="00ED380D" w:rsidP="00ED380D">
            <w:pPr>
              <w:pStyle w:val="TableParagraph"/>
              <w:ind w:left="170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Виды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28"/>
              <w:jc w:val="center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Распознавание видов углов: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прямой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, тупой, острый, развернутый.</w:t>
            </w:r>
          </w:p>
          <w:p w:rsidR="00ED380D" w:rsidRPr="00ED380D" w:rsidRDefault="00ED380D" w:rsidP="00ED380D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Построение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27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Различают виды углов: прямой, тупой, острый, развернутый.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10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Измеряют и строят угл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ы(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 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Различают виды углов: прямой, тупой, острый, развернутый. Измеряют и строят углы по названию в соотношении с прямым углом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337" w:right="316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4.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488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pacing w:val="-1"/>
                <w:sz w:val="24"/>
                <w:szCs w:val="24"/>
              </w:rPr>
              <w:t>Сравнение</w:t>
            </w:r>
            <w:proofErr w:type="spellEnd"/>
            <w:r w:rsidRPr="00ED380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многозначныхчисел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32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Сравнение целых чисел и десятичных дробей Решение арифметических задач на сравнение (отношение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)ч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исел.</w:t>
            </w:r>
          </w:p>
          <w:p w:rsidR="00ED380D" w:rsidRPr="00ED380D" w:rsidRDefault="00ED380D" w:rsidP="00ED380D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задач с вопросами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92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«На сколько больш</w:t>
            </w:r>
            <w:proofErr w:type="gramStart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ED380D">
              <w:rPr>
                <w:i/>
                <w:sz w:val="24"/>
                <w:szCs w:val="24"/>
                <w:lang w:val="ru-RU"/>
              </w:rPr>
              <w:t>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меньше)?»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8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Сравнивают целые многозначные числа и десятичные дроби (легкие случаи) в пределах100000.Решаютариф-метические задачи в 1 действие с вопросами «Насколько больш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е(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меньше)?»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1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Сравнивают целые многозначные числа и десятичные дроби в пре-делах1000000.</w:t>
            </w:r>
          </w:p>
          <w:p w:rsidR="00ED380D" w:rsidRPr="00ED380D" w:rsidRDefault="00ED380D" w:rsidP="00ED380D">
            <w:pPr>
              <w:pStyle w:val="TableParagraph"/>
              <w:ind w:left="108" w:right="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2-3 действие с вопросами «Насколько больш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е(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меньше)?»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05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7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Присчитывание и отсчитывание чисел равными числовыми группами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Присчитывание, </w:t>
            </w:r>
            <w:r w:rsidRPr="00ED380D">
              <w:rPr>
                <w:i/>
                <w:sz w:val="24"/>
                <w:szCs w:val="24"/>
                <w:lang w:val="ru-RU"/>
              </w:rPr>
              <w:t>отсчитываниепо10,100,1000,10000,</w:t>
            </w:r>
          </w:p>
          <w:p w:rsidR="00ED380D" w:rsidRPr="00ED380D" w:rsidRDefault="00ED380D" w:rsidP="00ED380D">
            <w:pPr>
              <w:pStyle w:val="TableParagraph"/>
              <w:ind w:right="23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100000;работастаблицейразрядныхслагаемых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6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 xml:space="preserve">Присчитывают, отсчитывают </w:t>
            </w:r>
            <w:r w:rsidRPr="00ED380D">
              <w:rPr>
                <w:i/>
                <w:sz w:val="24"/>
                <w:szCs w:val="24"/>
                <w:lang w:val="ru-RU"/>
              </w:rPr>
              <w:t>разрядные единицы в пределах 100000.</w:t>
            </w:r>
          </w:p>
          <w:p w:rsidR="00ED380D" w:rsidRPr="00ED380D" w:rsidRDefault="00ED380D" w:rsidP="00ED380D">
            <w:pPr>
              <w:pStyle w:val="TableParagraph"/>
              <w:ind w:right="329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ED380D">
              <w:rPr>
                <w:i/>
                <w:sz w:val="24"/>
                <w:szCs w:val="24"/>
                <w:lang w:val="ru-RU"/>
              </w:rPr>
              <w:t>виды многозначных чисел: чётные и нечётные, простые и составные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11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Присчитывают,</w:t>
            </w:r>
            <w:r w:rsidR="00591932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отсчитывают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разрядных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единиц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пределах1000</w:t>
            </w:r>
          </w:p>
          <w:p w:rsidR="00ED380D" w:rsidRPr="00ED380D" w:rsidRDefault="00ED380D" w:rsidP="00ED380D">
            <w:pPr>
              <w:pStyle w:val="TableParagraph"/>
              <w:ind w:lef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000.</w:t>
            </w:r>
          </w:p>
          <w:p w:rsidR="00ED380D" w:rsidRPr="00ED380D" w:rsidRDefault="00ED380D" w:rsidP="00ED380D">
            <w:pPr>
              <w:pStyle w:val="TableParagraph"/>
              <w:ind w:left="108" w:right="10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Знают виды многозначных чисел: чётные и нечётные, простые и составные.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34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Умеют выполнять разложение многозначных чисел на разрядные слагаемые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05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95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Градус.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Обозначение.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1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Понятиеградуса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.О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бозначение:1°.</w:t>
            </w:r>
          </w:p>
          <w:p w:rsidR="00ED380D" w:rsidRPr="00ED380D" w:rsidRDefault="00ED380D" w:rsidP="00ED380D">
            <w:pPr>
              <w:pStyle w:val="TableParagraph"/>
              <w:ind w:right="11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Величина прямого, острого, тупого, развернутого, </w:t>
            </w:r>
            <w:proofErr w:type="spellStart"/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пол-ного</w:t>
            </w:r>
            <w:proofErr w:type="spellEnd"/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углов в градусах.</w:t>
            </w:r>
          </w:p>
          <w:p w:rsidR="00ED380D" w:rsidRPr="00ED380D" w:rsidRDefault="00ED380D" w:rsidP="00ED380D">
            <w:pPr>
              <w:pStyle w:val="TableParagraph"/>
              <w:ind w:right="34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Знакомство </w:t>
            </w:r>
            <w:r w:rsidRPr="00ED380D">
              <w:rPr>
                <w:i/>
                <w:sz w:val="24"/>
                <w:szCs w:val="24"/>
                <w:lang w:val="ru-RU"/>
              </w:rPr>
              <w:t>с транспортиром.</w:t>
            </w:r>
          </w:p>
          <w:p w:rsidR="00ED380D" w:rsidRPr="00ED380D" w:rsidRDefault="00ED380D" w:rsidP="00ED380D">
            <w:pPr>
              <w:pStyle w:val="TableParagraph"/>
              <w:ind w:right="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Элементы транспортира. Построение и измерение углов с помощью транспортира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2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Формулируют </w:t>
            </w:r>
            <w:r w:rsidRPr="00ED380D">
              <w:rPr>
                <w:i/>
                <w:sz w:val="24"/>
                <w:szCs w:val="24"/>
                <w:lang w:val="ru-RU"/>
              </w:rPr>
              <w:t>понятие градуса.</w:t>
            </w:r>
          </w:p>
          <w:p w:rsidR="00ED380D" w:rsidRPr="00ED380D" w:rsidRDefault="00ED380D" w:rsidP="00ED380D">
            <w:pPr>
              <w:pStyle w:val="TableParagraph"/>
              <w:ind w:right="1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величину прямого, острого, тупого, развернутого, полного углов в градусах. Строят и измеряют углы с помощью транспортира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31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Формулируют </w:t>
            </w:r>
            <w:r w:rsidRPr="00ED380D">
              <w:rPr>
                <w:i/>
                <w:sz w:val="24"/>
                <w:szCs w:val="24"/>
                <w:lang w:val="ru-RU"/>
              </w:rPr>
              <w:t>понятие градуса. Называют величину прямого, острого, тупого, развернутого, полного углов в градусах.</w:t>
            </w:r>
          </w:p>
          <w:p w:rsidR="00ED380D" w:rsidRPr="00ED380D" w:rsidRDefault="00ED380D" w:rsidP="00ED380D">
            <w:pPr>
              <w:pStyle w:val="TableParagraph"/>
              <w:ind w:left="108" w:right="42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Знакомятся с транспортиром и его</w:t>
            </w:r>
          </w:p>
          <w:p w:rsidR="00ED380D" w:rsidRPr="00ED380D" w:rsidRDefault="00ED380D" w:rsidP="00ED380D">
            <w:pPr>
              <w:pStyle w:val="TableParagraph"/>
              <w:ind w:lef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элементами.</w:t>
            </w:r>
          </w:p>
          <w:p w:rsidR="00ED380D" w:rsidRPr="00ED380D" w:rsidRDefault="00ED380D" w:rsidP="00ED380D">
            <w:pPr>
              <w:pStyle w:val="TableParagraph"/>
              <w:ind w:left="108" w:right="23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и измеряют углы с помощью транспортира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35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9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Округление чисел до указанного разряда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7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Округление чисел, работа с инструкцией, решение за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дач с округлением </w:t>
            </w:r>
            <w:r w:rsidRPr="00ED380D">
              <w:rPr>
                <w:i/>
                <w:sz w:val="24"/>
                <w:szCs w:val="24"/>
                <w:lang w:val="ru-RU"/>
              </w:rPr>
              <w:t>конечного результата.</w:t>
            </w:r>
          </w:p>
          <w:p w:rsidR="00ED380D" w:rsidRPr="00ED380D" w:rsidRDefault="00ED380D" w:rsidP="00ED380D">
            <w:pPr>
              <w:pStyle w:val="TableParagraph"/>
              <w:ind w:right="24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задач с округле</w:t>
            </w: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 xml:space="preserve">нием конечного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результата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</w:p>
          <w:p w:rsidR="00ED380D" w:rsidRPr="00ED380D" w:rsidRDefault="00ED380D" w:rsidP="00ED380D">
            <w:pPr>
              <w:pStyle w:val="TableParagraph"/>
              <w:ind w:right="1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 многозначные числа, записывают их под диктовку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 xml:space="preserve"> Н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азывают разряды и классы чисел.</w:t>
            </w:r>
          </w:p>
          <w:p w:rsidR="00ED380D" w:rsidRPr="00ED380D" w:rsidRDefault="00ED380D" w:rsidP="00ED380D">
            <w:pPr>
              <w:pStyle w:val="TableParagraph"/>
              <w:ind w:right="1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Пользуются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правилом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округления чисел, округляют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 до указанного разряда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ешаютзадачив1действие.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1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Читают многозначные числа,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записывают их под диктовку</w:t>
            </w:r>
            <w:proofErr w:type="gramStart"/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азывают разряды и классы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8" w:right="127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Пользуются правилом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округления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8" w:right="29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Округляют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указанного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разряда.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34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задачи в 2-3 действия,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планируют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ход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35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5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 многозначных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3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 и вычитание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многозначных чисел приемами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письменных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вычислений;</w:t>
            </w:r>
          </w:p>
          <w:p w:rsidR="00ED380D" w:rsidRPr="00ED380D" w:rsidRDefault="00ED380D" w:rsidP="00ED380D">
            <w:pPr>
              <w:pStyle w:val="TableParagraph"/>
              <w:ind w:right="15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проверка правильности вычислений.</w:t>
            </w:r>
          </w:p>
          <w:p w:rsidR="00ED380D" w:rsidRPr="00ED380D" w:rsidRDefault="00ED380D" w:rsidP="00ED380D">
            <w:pPr>
              <w:pStyle w:val="TableParagraph"/>
              <w:ind w:right="48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расчет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 товара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7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компоненты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примерах), обратные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right="11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184418" w:rsidRDefault="00ED380D" w:rsidP="00ED380D">
            <w:pPr>
              <w:pStyle w:val="TableParagraph"/>
              <w:ind w:righ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Составляют примеры 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вычитание.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Устно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решают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практического содержания на расчет стоимости товара. </w:t>
            </w:r>
            <w:r w:rsidRPr="00184418">
              <w:rPr>
                <w:i/>
                <w:sz w:val="24"/>
                <w:szCs w:val="24"/>
                <w:lang w:val="ru-RU"/>
              </w:rPr>
              <w:t>Решают задачи на расчет стоимости товара в1действие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1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Называют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 том числе в примерах),обратные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left="108" w:right="21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Составляют примеры 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   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вычитание.</w:t>
            </w:r>
          </w:p>
          <w:p w:rsidR="00ED380D" w:rsidRPr="00ED380D" w:rsidRDefault="00ED380D" w:rsidP="00ED380D">
            <w:pPr>
              <w:pStyle w:val="TableParagraph"/>
              <w:ind w:left="108" w:right="58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Устно решают задачи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практического содержания.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Выполняют арифметические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 с многозначными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числами.</w:t>
            </w:r>
          </w:p>
          <w:p w:rsidR="00ED380D" w:rsidRPr="00ED380D" w:rsidRDefault="00ED380D" w:rsidP="00ED380D">
            <w:pPr>
              <w:pStyle w:val="TableParagraph"/>
              <w:ind w:left="108" w:right="15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 в устной речи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 письменного сложения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 вычитания в процессе решения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50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проверку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правильности вычислений с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обратного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proofErr w:type="gramStart"/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ешают задачи на расчет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 товара.</w:t>
            </w:r>
          </w:p>
          <w:p w:rsidR="00ED380D" w:rsidRPr="00ED380D" w:rsidRDefault="00ED380D" w:rsidP="00ED380D">
            <w:pPr>
              <w:pStyle w:val="TableParagraph"/>
              <w:ind w:left="108" w:right="2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Называют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формулы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нахождения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зависимости «цена»,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50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«количество», «стоимость»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.П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ланируютходрешениязадачив3действия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42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острых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 с помощью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184418">
            <w:pPr>
              <w:pStyle w:val="TableParagraph"/>
              <w:ind w:right="14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острых углов с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транспортира,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запись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значения,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сравнен</w:t>
            </w:r>
            <w:r w:rsidRPr="00ED380D">
              <w:rPr>
                <w:i/>
                <w:sz w:val="24"/>
                <w:szCs w:val="24"/>
                <w:lang w:val="ru-RU"/>
              </w:rPr>
              <w:t>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градусной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величине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5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и измеряют острые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измеряют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острые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 транспортира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63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Нахождение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неиз</w:t>
            </w:r>
            <w:r w:rsidRPr="00ED380D">
              <w:rPr>
                <w:i/>
                <w:spacing w:val="-1"/>
                <w:sz w:val="24"/>
                <w:szCs w:val="24"/>
              </w:rPr>
              <w:t>вестного</w:t>
            </w:r>
            <w:proofErr w:type="spellEnd"/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слагаемого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184418" w:rsidRDefault="00ED380D" w:rsidP="00ED380D">
            <w:pPr>
              <w:pStyle w:val="TableParagraph"/>
              <w:ind w:right="11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примеров с неизвестным слагаемым, обозначенным буквой х. проверка правильности вычислений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нахождению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неизвестного слагаемого. </w:t>
            </w:r>
            <w:r w:rsidRPr="00184418">
              <w:rPr>
                <w:i/>
                <w:sz w:val="24"/>
                <w:szCs w:val="24"/>
                <w:lang w:val="ru-RU"/>
              </w:rPr>
              <w:t>Решение простых арифметических задач на нахождение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184418">
              <w:rPr>
                <w:i/>
                <w:sz w:val="24"/>
                <w:szCs w:val="24"/>
                <w:lang w:val="ru-RU"/>
              </w:rPr>
              <w:t>неизвестного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184418">
              <w:rPr>
                <w:i/>
                <w:sz w:val="24"/>
                <w:szCs w:val="24"/>
                <w:lang w:val="ru-RU"/>
              </w:rPr>
              <w:t>слагаемого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 на сложение целых чисел.</w:t>
            </w:r>
          </w:p>
          <w:p w:rsidR="00ED380D" w:rsidRPr="00ED380D" w:rsidRDefault="00ED380D" w:rsidP="00ED380D">
            <w:pPr>
              <w:pStyle w:val="TableParagraph"/>
              <w:ind w:right="28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 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примерах),обратные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right="14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неизвестным слагаемым (легкие случаи).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16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простых арифметических задач в 1 действие 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 неизвестного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слагаемого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7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184418">
            <w:pPr>
              <w:pStyle w:val="TableParagraph"/>
              <w:ind w:left="108" w:right="8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компоненты 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 том числе в примерах), обратные действия. Решают примеры с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неизвестным слагаемым</w:t>
            </w:r>
            <w:proofErr w:type="gramStart"/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пределяют и обосновывают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способ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нахождения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неизвестного.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задачи в 2-3 действия 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нахождение неизвестного слагае</w:t>
            </w:r>
            <w:r w:rsidRPr="00ED380D">
              <w:rPr>
                <w:i/>
                <w:sz w:val="24"/>
                <w:szCs w:val="24"/>
                <w:lang w:val="ru-RU"/>
              </w:rPr>
              <w:t>мого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91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Нахождение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неиз</w:t>
            </w:r>
            <w:r w:rsidRPr="00ED380D">
              <w:rPr>
                <w:i/>
                <w:spacing w:val="-1"/>
                <w:sz w:val="24"/>
                <w:szCs w:val="24"/>
              </w:rPr>
              <w:t>вестного</w:t>
            </w:r>
            <w:proofErr w:type="spellEnd"/>
            <w:r w:rsidRPr="00ED380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уменьшаемого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8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неизв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естным 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уменьшаемым,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обозначенным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буквой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х.</w:t>
            </w:r>
          </w:p>
          <w:p w:rsidR="00ED380D" w:rsidRPr="00184418" w:rsidRDefault="00184418" w:rsidP="00ED380D">
            <w:pPr>
              <w:pStyle w:val="TableParagraph"/>
              <w:ind w:right="113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Проверка правильности вы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числений по нахождению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 xml:space="preserve">неизвестного уменьшаемого. </w:t>
            </w:r>
            <w:r w:rsidR="00ED380D" w:rsidRPr="00184418">
              <w:rPr>
                <w:i/>
                <w:sz w:val="24"/>
                <w:szCs w:val="24"/>
                <w:lang w:val="ru-RU"/>
              </w:rPr>
              <w:t>Решение простых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184418">
              <w:rPr>
                <w:i/>
                <w:sz w:val="24"/>
                <w:szCs w:val="24"/>
                <w:lang w:val="ru-RU"/>
              </w:rPr>
              <w:t>арифметических</w:t>
            </w:r>
            <w:r>
              <w:rPr>
                <w:i/>
                <w:sz w:val="24"/>
                <w:szCs w:val="24"/>
                <w:lang w:val="ru-RU"/>
              </w:rPr>
              <w:t xml:space="preserve"> задач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 на вычитание целых чисел.</w:t>
            </w:r>
          </w:p>
          <w:p w:rsidR="00ED380D" w:rsidRPr="00ED380D" w:rsidRDefault="00ED380D" w:rsidP="00ED380D">
            <w:pPr>
              <w:pStyle w:val="TableParagraph"/>
              <w:ind w:right="26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компоненты действий (в том числе в примерах)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,о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братные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 нахождение неизвестного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="00184418">
              <w:rPr>
                <w:i/>
                <w:sz w:val="24"/>
                <w:szCs w:val="24"/>
                <w:lang w:val="ru-RU"/>
              </w:rPr>
              <w:t>уменьшаемого</w:t>
            </w:r>
            <w:proofErr w:type="gramStart"/>
            <w:r w:rsidR="00184418">
              <w:rPr>
                <w:i/>
                <w:sz w:val="24"/>
                <w:szCs w:val="24"/>
                <w:lang w:val="ru-RU"/>
              </w:rPr>
              <w:t xml:space="preserve"> ,</w:t>
            </w:r>
            <w:proofErr w:type="gramEnd"/>
            <w:r w:rsidR="00184418">
              <w:rPr>
                <w:i/>
                <w:sz w:val="24"/>
                <w:szCs w:val="24"/>
                <w:lang w:val="ru-RU"/>
              </w:rPr>
              <w:t>обозначенного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 буквой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х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 xml:space="preserve"> (легкие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ind w:right="21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 задачи в 1 действие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неизвестного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уменьшаемого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8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8" w:right="22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Называют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 том числе в примерах), обратные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left="108" w:right="322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целых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8" w:right="14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неизвестное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уменьшаемое. Определяют и обосновывают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способ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нахождения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неизвестного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уменьшаемого.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262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задачи в 2-3 действия на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нахождение</w:t>
            </w:r>
            <w:r w:rsidR="0018441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неизвестного</w:t>
            </w:r>
            <w:r w:rsidR="0018441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уменьшаемого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8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тупых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углов с 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F12598">
            <w:pPr>
              <w:pStyle w:val="TableParagraph"/>
              <w:ind w:right="14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Измерение тупых углов 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с 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транспортира,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за</w:t>
            </w:r>
            <w:r w:rsidRPr="00ED380D">
              <w:rPr>
                <w:i/>
                <w:sz w:val="24"/>
                <w:szCs w:val="24"/>
                <w:lang w:val="ru-RU"/>
              </w:rPr>
              <w:t>пись их значения, сравнение углов по градусной величине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4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и измеряют тупые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углы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1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измеряют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тупые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углы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before="1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spacing w:before="1"/>
              <w:ind w:right="47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Нахождение неизвестного вычитаемого. Подготовка к контрольной работе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before="1"/>
              <w:ind w:left="14"/>
              <w:jc w:val="center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ED380D" w:rsidRPr="00F12598" w:rsidRDefault="00ED380D" w:rsidP="00ED380D">
            <w:pPr>
              <w:pStyle w:val="TableParagraph"/>
              <w:spacing w:before="1"/>
              <w:ind w:right="1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примеро</w:t>
            </w:r>
            <w:r w:rsidR="00F12598">
              <w:rPr>
                <w:i/>
                <w:sz w:val="24"/>
                <w:szCs w:val="24"/>
                <w:lang w:val="ru-RU"/>
              </w:rPr>
              <w:t>в с неизвестным вычитаемым, обо</w:t>
            </w:r>
            <w:r w:rsidRPr="00ED380D">
              <w:rPr>
                <w:i/>
                <w:sz w:val="24"/>
                <w:szCs w:val="24"/>
                <w:lang w:val="ru-RU"/>
              </w:rPr>
              <w:t>значенным буквой х. Проверка правильности вычислений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нахождению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неиз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вестного вычитаемого. 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Ре</w:t>
            </w:r>
            <w:r w:rsidRPr="00F12598">
              <w:rPr>
                <w:i/>
                <w:sz w:val="24"/>
                <w:szCs w:val="24"/>
                <w:lang w:val="ru-RU"/>
              </w:rPr>
              <w:t>шение простых арифметических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12598">
              <w:rPr>
                <w:i/>
                <w:sz w:val="24"/>
                <w:szCs w:val="24"/>
                <w:lang w:val="ru-RU"/>
              </w:rPr>
              <w:t>задач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12598">
              <w:rPr>
                <w:i/>
                <w:sz w:val="24"/>
                <w:szCs w:val="24"/>
                <w:lang w:val="ru-RU"/>
              </w:rPr>
              <w:t>на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12598">
              <w:rPr>
                <w:i/>
                <w:sz w:val="24"/>
                <w:szCs w:val="24"/>
                <w:lang w:val="ru-RU"/>
              </w:rPr>
              <w:t>нахождение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12598">
              <w:rPr>
                <w:i/>
                <w:sz w:val="24"/>
                <w:szCs w:val="24"/>
                <w:lang w:val="ru-RU"/>
              </w:rPr>
              <w:t>неизвестного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12598">
              <w:rPr>
                <w:i/>
                <w:sz w:val="24"/>
                <w:szCs w:val="24"/>
                <w:lang w:val="ru-RU"/>
              </w:rPr>
              <w:t>вычитаемого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spacing w:before="1"/>
              <w:ind w:right="1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 на вычитание целых чисел.</w:t>
            </w:r>
          </w:p>
          <w:p w:rsidR="00ED380D" w:rsidRPr="00ED380D" w:rsidRDefault="00ED380D" w:rsidP="00ED380D">
            <w:pPr>
              <w:pStyle w:val="TableParagraph"/>
              <w:ind w:right="28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 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примерах),обратные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right="18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целых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right="112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неизвестное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вычитаемое (легкие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322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Решают</w:t>
            </w:r>
            <w:r w:rsidR="00F1259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нахождение неизвестного вычитае</w:t>
            </w:r>
            <w:r w:rsidRPr="00ED380D">
              <w:rPr>
                <w:i/>
                <w:sz w:val="24"/>
                <w:szCs w:val="24"/>
                <w:lang w:val="ru-RU"/>
              </w:rPr>
              <w:t>мог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легкий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случай)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spacing w:before="1"/>
              <w:ind w:left="108" w:right="28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целых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8" w:right="22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Называют</w:t>
            </w:r>
            <w:r w:rsidR="00F1259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 том числе в примерах), обратные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left="108" w:right="322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целых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8" w:right="42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неизвестное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вычитаемое.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Определяют и обосновывают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способ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нахождения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неизвестного.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задачи на нахождение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неизвестного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вычитаемого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14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Контрольная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работа</w:t>
            </w:r>
          </w:p>
          <w:p w:rsidR="00ED380D" w:rsidRPr="00ED380D" w:rsidRDefault="00ED380D" w:rsidP="00ED380D">
            <w:pPr>
              <w:pStyle w:val="TableParagraph"/>
              <w:spacing w:before="1"/>
              <w:ind w:right="11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№1потеме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:«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Сложение и вычитание впределах1000000»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0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Работа по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разноуровневым</w:t>
            </w:r>
            <w:proofErr w:type="spellEnd"/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индивидуальным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карточкам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24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– заданиям по теме. Самопроверка выполненных заданий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5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задания контрольной работы с помощью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100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Выполняют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задания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контрольной</w:t>
            </w:r>
            <w:proofErr w:type="spellEnd"/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15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48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над ошибками.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Анализ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6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Разбор и исправление ошибок в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заданиях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в которых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допущеныошибки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2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Исправляют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ошибки,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допущенные в контрольной работе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64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Разбирают и исправляют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ошибки, допущенные в контрольной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42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 тупых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 с помощью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4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тупых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заданным градусным вели</w:t>
            </w:r>
            <w:r w:rsidRPr="00ED380D">
              <w:rPr>
                <w:i/>
                <w:sz w:val="24"/>
                <w:szCs w:val="24"/>
                <w:lang w:val="ru-RU"/>
              </w:rPr>
              <w:t>чинам с помощью транспортира,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сравнение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4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и измеряют тупые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углы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1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измеряют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тупые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углы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77"/>
        </w:trPr>
        <w:tc>
          <w:tcPr>
            <w:tcW w:w="15876" w:type="dxa"/>
            <w:gridSpan w:val="11"/>
          </w:tcPr>
          <w:p w:rsidR="00ED380D" w:rsidRPr="00ED380D" w:rsidRDefault="00F12598" w:rsidP="00ED380D">
            <w:pPr>
              <w:pStyle w:val="TableParagraph"/>
              <w:ind w:left="108" w:right="108"/>
              <w:jc w:val="center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b/>
                <w:i/>
                <w:sz w:val="24"/>
                <w:szCs w:val="24"/>
                <w:lang w:val="ru-RU"/>
              </w:rPr>
              <w:t>Умножение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и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деление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целых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чисел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и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десятичных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дробей,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F1259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том</w:t>
            </w:r>
            <w:r w:rsidRPr="00F1259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числе</w:t>
            </w:r>
            <w:r w:rsidRPr="00F1259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чисел,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полученных</w:t>
            </w:r>
            <w:r w:rsidRPr="00F1259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при</w:t>
            </w:r>
            <w:r w:rsidRPr="00F1259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измерении-2</w:t>
            </w:r>
            <w:r w:rsidR="00527220">
              <w:rPr>
                <w:b/>
                <w:i/>
                <w:sz w:val="24"/>
                <w:szCs w:val="24"/>
                <w:lang w:val="ru-RU"/>
              </w:rPr>
              <w:t>0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 xml:space="preserve"> час</w:t>
            </w:r>
            <w:r w:rsidR="00527220">
              <w:rPr>
                <w:b/>
                <w:i/>
                <w:sz w:val="24"/>
                <w:szCs w:val="24"/>
                <w:lang w:val="ru-RU"/>
              </w:rPr>
              <w:t>ов</w:t>
            </w: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F12598" w:rsidRDefault="00ED380D" w:rsidP="00ED380D">
            <w:pPr>
              <w:pStyle w:val="TableParagraph"/>
              <w:spacing w:line="275" w:lineRule="exact"/>
              <w:ind w:left="28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17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proofErr w:type="spellStart"/>
            <w:r w:rsidRPr="00F12598">
              <w:rPr>
                <w:i/>
                <w:sz w:val="24"/>
                <w:szCs w:val="24"/>
              </w:rPr>
              <w:t>Десятичные</w:t>
            </w:r>
            <w:proofErr w:type="spellEnd"/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F12598" w:rsidRDefault="00ED380D" w:rsidP="00ED380D">
            <w:pPr>
              <w:pStyle w:val="TableParagraph"/>
              <w:ind w:right="15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Чтение и запись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 без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знаменателя, сравнение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десятичных дробей. </w:t>
            </w:r>
            <w:r w:rsidRPr="00F12598">
              <w:rPr>
                <w:i/>
                <w:sz w:val="24"/>
                <w:szCs w:val="24"/>
                <w:lang w:val="ru-RU"/>
              </w:rPr>
              <w:t>Работа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12598">
              <w:rPr>
                <w:i/>
                <w:sz w:val="24"/>
                <w:szCs w:val="24"/>
                <w:lang w:val="ru-RU"/>
              </w:rPr>
              <w:t>с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12598">
              <w:rPr>
                <w:i/>
                <w:sz w:val="24"/>
                <w:szCs w:val="24"/>
                <w:lang w:val="ru-RU"/>
              </w:rPr>
              <w:t>таблицей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12598">
              <w:rPr>
                <w:i/>
                <w:sz w:val="24"/>
                <w:szCs w:val="24"/>
                <w:lang w:val="ru-RU"/>
              </w:rPr>
              <w:t>классов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12598">
              <w:rPr>
                <w:i/>
                <w:sz w:val="24"/>
                <w:szCs w:val="24"/>
                <w:lang w:val="ru-RU"/>
              </w:rPr>
              <w:t>и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разря</w:t>
            </w:r>
            <w:r w:rsidRPr="00F12598">
              <w:rPr>
                <w:i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1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51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Выделяют десятичные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дроби, записанные со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знаменателем,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среди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ряда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right="96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ED380D">
              <w:rPr>
                <w:i/>
                <w:sz w:val="24"/>
                <w:szCs w:val="24"/>
                <w:lang w:val="ru-RU"/>
              </w:rPr>
              <w:t>числители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 дроби.</w:t>
            </w:r>
          </w:p>
          <w:p w:rsidR="00ED380D" w:rsidRPr="00ED380D" w:rsidRDefault="00ED380D" w:rsidP="00ED380D">
            <w:pPr>
              <w:pStyle w:val="TableParagraph"/>
              <w:ind w:right="30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доли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right="2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Записывают десятичные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</w:t>
            </w:r>
            <w:r w:rsidR="00F1259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знаменателем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без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</w:t>
            </w:r>
          </w:p>
          <w:p w:rsidR="00ED380D" w:rsidRPr="00ED380D" w:rsidRDefault="00ED380D" w:rsidP="00ED380D">
            <w:pPr>
              <w:pStyle w:val="TableParagraph"/>
              <w:ind w:right="24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классы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разряды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1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Выделяют десятичные дроби,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записанные со знаменателем,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среди ряда обыкновенных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left="108" w:right="14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числители десятичной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8" w:right="7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8" w:right="8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Записывают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знаменателем и без знаменателя</w:t>
            </w:r>
            <w:proofErr w:type="gramStart"/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азывают классы и разряды чисел.</w:t>
            </w:r>
          </w:p>
          <w:p w:rsidR="00ED380D" w:rsidRPr="00ED380D" w:rsidRDefault="00ED380D" w:rsidP="00ED380D">
            <w:pPr>
              <w:pStyle w:val="TableParagraph"/>
              <w:ind w:left="108" w:right="17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разрядам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запи</w:t>
            </w:r>
            <w:r w:rsidRPr="00ED380D">
              <w:rPr>
                <w:i/>
                <w:sz w:val="24"/>
                <w:szCs w:val="24"/>
                <w:lang w:val="ru-RU"/>
              </w:rPr>
              <w:t>санные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таблице.</w:t>
            </w:r>
          </w:p>
          <w:p w:rsidR="00ED380D" w:rsidRPr="00ED380D" w:rsidRDefault="00ED380D" w:rsidP="00ED380D">
            <w:pPr>
              <w:pStyle w:val="TableParagraph"/>
              <w:ind w:left="108" w:right="19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Записывают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таблицу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разрядов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классов.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21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18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368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pacing w:val="-1"/>
                <w:sz w:val="24"/>
                <w:szCs w:val="24"/>
              </w:rPr>
              <w:t>Сложение</w:t>
            </w:r>
            <w:proofErr w:type="spellEnd"/>
            <w:r w:rsidRPr="00ED380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десятичных</w:t>
            </w:r>
            <w:proofErr w:type="spellEnd"/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8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дро</w:t>
            </w:r>
            <w:r w:rsidRPr="00ED380D">
              <w:rPr>
                <w:i/>
                <w:sz w:val="24"/>
                <w:szCs w:val="24"/>
                <w:lang w:val="ru-RU"/>
              </w:rPr>
              <w:t>бей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одинаковым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знаменателем (с одинаковым коли</w:t>
            </w:r>
            <w:r w:rsidRPr="00ED380D">
              <w:rPr>
                <w:i/>
                <w:sz w:val="24"/>
                <w:szCs w:val="24"/>
                <w:lang w:val="ru-RU"/>
              </w:rPr>
              <w:t>чеством знаков после запятой) и разным знаменателе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м(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разным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количеством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знаков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после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запятой)</w:t>
            </w:r>
          </w:p>
        </w:tc>
        <w:tc>
          <w:tcPr>
            <w:tcW w:w="2976" w:type="dxa"/>
          </w:tcPr>
          <w:p w:rsidR="00ED380D" w:rsidRPr="00ED380D" w:rsidRDefault="00ED380D" w:rsidP="000E317D">
            <w:pPr>
              <w:pStyle w:val="TableParagraph"/>
              <w:ind w:right="9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Читают десятичные дроби,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записывать их под диктовку.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Выполняют сложение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 с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одинаковыми</w:t>
            </w:r>
            <w:r w:rsidR="000E317D">
              <w:rPr>
                <w:i/>
                <w:spacing w:val="-1"/>
                <w:sz w:val="24"/>
                <w:szCs w:val="24"/>
                <w:lang w:val="ru-RU"/>
              </w:rPr>
              <w:t xml:space="preserve"> з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наменателями.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4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 десятичные дроби,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записывать их под диктовку.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Выполняют сложение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 с разными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знаменателями.</w:t>
            </w:r>
          </w:p>
          <w:p w:rsidR="00ED380D" w:rsidRPr="00ED380D" w:rsidRDefault="00ED380D" w:rsidP="00ED380D">
            <w:pPr>
              <w:pStyle w:val="TableParagraph"/>
              <w:ind w:left="108" w:right="18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 в устной речи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письменного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сложения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процессе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 примеров.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21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Сокращают десятичные дроби.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Записывают десятичные дроби,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выражая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одинаковых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долях.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1380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21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9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и построение углов с помощью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8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и построение углов с помощью транспортира, запись их значения</w:t>
            </w:r>
            <w:proofErr w:type="gramStart"/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сравнение углов по градусной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величине</w:t>
            </w:r>
          </w:p>
        </w:tc>
        <w:tc>
          <w:tcPr>
            <w:tcW w:w="2976" w:type="dxa"/>
          </w:tcPr>
          <w:p w:rsidR="00ED380D" w:rsidRPr="000E317D" w:rsidRDefault="00ED380D" w:rsidP="00ED380D">
            <w:pPr>
              <w:pStyle w:val="TableParagraph"/>
              <w:spacing w:line="276" w:lineRule="exact"/>
              <w:ind w:right="1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величину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прямого,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острого, тупого, развернутого, полного углов в граду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сах. </w:t>
            </w:r>
            <w:r w:rsidRPr="000E317D">
              <w:rPr>
                <w:i/>
                <w:sz w:val="24"/>
                <w:szCs w:val="24"/>
                <w:lang w:val="ru-RU"/>
              </w:rPr>
              <w:t>Строят и измеряют углы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0E317D">
              <w:rPr>
                <w:i/>
                <w:sz w:val="24"/>
                <w:szCs w:val="24"/>
                <w:lang w:val="ru-RU"/>
              </w:rPr>
              <w:t>с помощью транспортир</w:t>
            </w:r>
            <w:proofErr w:type="gramStart"/>
            <w:r w:rsidRPr="000E317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0E317D">
              <w:rPr>
                <w:i/>
                <w:sz w:val="24"/>
                <w:szCs w:val="24"/>
                <w:lang w:val="ru-RU"/>
              </w:rPr>
              <w:t>легкие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0E317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43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величину прямого,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острого,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тупого,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развернутого,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полного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градусах.</w:t>
            </w:r>
          </w:p>
          <w:p w:rsidR="00ED380D" w:rsidRPr="00ED380D" w:rsidRDefault="00ED380D" w:rsidP="00ED380D">
            <w:pPr>
              <w:pStyle w:val="TableParagraph"/>
              <w:ind w:left="108" w:right="23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измеряют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углы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21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20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50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Вычитание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десятичных</w:t>
            </w:r>
            <w:proofErr w:type="spellEnd"/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2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Вычитание десятичных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дробей с одинаковым зна</w:t>
            </w:r>
            <w:r w:rsidRPr="00ED380D">
              <w:rPr>
                <w:i/>
                <w:sz w:val="24"/>
                <w:szCs w:val="24"/>
                <w:lang w:val="ru-RU"/>
              </w:rPr>
              <w:t>менателем (с одинаковым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количеством знаков после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запятой) и разны</w:t>
            </w:r>
            <w:r w:rsidR="000E317D">
              <w:rPr>
                <w:i/>
                <w:sz w:val="24"/>
                <w:szCs w:val="24"/>
                <w:lang w:val="ru-RU"/>
              </w:rPr>
              <w:t>м знаменателем (с разным количе</w:t>
            </w:r>
            <w:r w:rsidRPr="00ED380D">
              <w:rPr>
                <w:i/>
                <w:sz w:val="24"/>
                <w:szCs w:val="24"/>
                <w:lang w:val="ru-RU"/>
              </w:rPr>
              <w:t>ством знаков после запятой)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ешают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содержащие отношения «больше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на…»,«меньше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22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 десятичные дроби,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>записывать</w:t>
            </w:r>
            <w:r w:rsidR="000E317D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их</w:t>
            </w:r>
            <w:r w:rsidR="000E317D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под</w:t>
            </w:r>
            <w:r w:rsidR="000E317D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диктовку.</w:t>
            </w:r>
            <w:r w:rsidR="000E317D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Выполняют вычитание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 с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разными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знаменателями. Решают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содержащие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отношения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«б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ольше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на…», «меньше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на…»в1действие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4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 десятичные дроби,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записывать их под диктовку.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Выполняют вычитание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 с разными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знаменателями. Воспроизводят в устной речи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 письменного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вычитания 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процессе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примеров. Сокращают десятичные дроби.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Записывают десятичные дроби,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в</w:t>
            </w:r>
            <w:r w:rsidRPr="00ED380D">
              <w:rPr>
                <w:i/>
                <w:sz w:val="24"/>
                <w:szCs w:val="24"/>
                <w:lang w:val="ru-RU"/>
              </w:rPr>
              <w:t>ыражая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одинаковых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долях.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задачи, содержащие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отношения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«б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ольше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на…»,</w:t>
            </w:r>
          </w:p>
          <w:p w:rsidR="00ED380D" w:rsidRPr="00ED380D" w:rsidRDefault="00ED380D" w:rsidP="00ED380D">
            <w:pPr>
              <w:pStyle w:val="TableParagraph"/>
              <w:spacing w:line="257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«меньше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на…»в2-3действия.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605" w:hanging="180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21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2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Умножение целых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5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Отработка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алгоритма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умножения целых чисел на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 число, отработка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устного решения простых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задач на </w:t>
            </w:r>
            <w:r w:rsidR="000E317D">
              <w:rPr>
                <w:i/>
                <w:sz w:val="24"/>
                <w:szCs w:val="24"/>
                <w:lang w:val="ru-RU"/>
              </w:rPr>
              <w:lastRenderedPageBreak/>
              <w:t>увеличение в не</w:t>
            </w:r>
            <w:r w:rsidRPr="00ED380D">
              <w:rPr>
                <w:i/>
                <w:sz w:val="24"/>
                <w:szCs w:val="24"/>
                <w:lang w:val="ru-RU"/>
              </w:rPr>
              <w:t>сколько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49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30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Называют</w:t>
            </w:r>
            <w:r w:rsidR="000E317D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я(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примерах).</w:t>
            </w:r>
          </w:p>
          <w:p w:rsidR="00ED380D" w:rsidRPr="00ED380D" w:rsidRDefault="00ED380D" w:rsidP="00ED380D">
            <w:pPr>
              <w:pStyle w:val="TableParagraph"/>
              <w:ind w:right="25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Пользуются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таблицей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умножения.</w:t>
            </w:r>
          </w:p>
          <w:p w:rsidR="00ED380D" w:rsidRPr="00ED380D" w:rsidRDefault="00ED380D" w:rsidP="00ED380D">
            <w:pPr>
              <w:pStyle w:val="TableParagraph"/>
              <w:ind w:right="3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вычисления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письменн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случаи).Решают простые задачи в 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2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 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я(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 числе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примерах).</w:t>
            </w:r>
          </w:p>
          <w:p w:rsidR="00ED380D" w:rsidRPr="00ED380D" w:rsidRDefault="00ED380D" w:rsidP="00ED380D">
            <w:pPr>
              <w:pStyle w:val="TableParagraph"/>
              <w:ind w:left="108" w:right="45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письменно.</w:t>
            </w:r>
          </w:p>
          <w:p w:rsidR="00ED380D" w:rsidRPr="00ED380D" w:rsidRDefault="00ED380D" w:rsidP="00ED380D">
            <w:pPr>
              <w:pStyle w:val="TableParagraph"/>
              <w:ind w:left="108" w:right="29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Проверяют правильность своих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учебнику.</w:t>
            </w:r>
          </w:p>
          <w:p w:rsidR="00ED380D" w:rsidRPr="00ED380D" w:rsidRDefault="00ED380D" w:rsidP="000E317D">
            <w:pPr>
              <w:pStyle w:val="TableParagraph"/>
              <w:spacing w:line="270" w:lineRule="atLeast"/>
              <w:ind w:left="108" w:right="11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Воспроизводят в устной речи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алгоритм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п</w:t>
            </w:r>
            <w:r w:rsidRPr="00ED380D">
              <w:rPr>
                <w:i/>
                <w:sz w:val="24"/>
                <w:szCs w:val="24"/>
                <w:lang w:val="ru-RU"/>
              </w:rPr>
              <w:t>исьменного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 процессе решения примеров</w:t>
            </w:r>
            <w:proofErr w:type="gramStart"/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роизводят разбор условия задачи в 2-3 действия, выделяют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 задачи, составляют краткую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запись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планируют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ход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 задачи, формулируют ответ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31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Смежные углы.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Сумма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смежных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6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Вычисление величины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смежного угла по данной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градусной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одного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у</w:t>
            </w:r>
            <w:r w:rsidRPr="00ED380D">
              <w:rPr>
                <w:i/>
                <w:sz w:val="24"/>
                <w:szCs w:val="24"/>
                <w:lang w:val="ru-RU"/>
              </w:rPr>
              <w:t>глов.</w:t>
            </w:r>
          </w:p>
          <w:p w:rsidR="00ED380D" w:rsidRPr="00ED380D" w:rsidRDefault="00ED380D" w:rsidP="000E317D">
            <w:pPr>
              <w:pStyle w:val="TableParagraph"/>
              <w:spacing w:line="270" w:lineRule="atLeast"/>
              <w:ind w:right="14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смежных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по заданной градусной ве</w:t>
            </w:r>
            <w:r w:rsidRPr="00ED380D">
              <w:rPr>
                <w:i/>
                <w:sz w:val="24"/>
                <w:szCs w:val="24"/>
                <w:lang w:val="ru-RU"/>
              </w:rPr>
              <w:t>личине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одного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у</w:t>
            </w:r>
            <w:r w:rsidRPr="00ED380D">
              <w:rPr>
                <w:i/>
                <w:sz w:val="24"/>
                <w:szCs w:val="24"/>
                <w:lang w:val="ru-RU"/>
              </w:rPr>
              <w:t>глов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24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величину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смежного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угла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данной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градусной величине одного из угло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Строят</w:t>
            </w:r>
            <w:proofErr w:type="spellEnd"/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смежные</w:t>
            </w:r>
            <w:proofErr w:type="spellEnd"/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30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Вычисляютвеличинусмежногоуглаподаннойградуснойвеличинеодногоизуглов.</w:t>
            </w:r>
          </w:p>
          <w:p w:rsidR="00ED380D" w:rsidRPr="00ED380D" w:rsidRDefault="00ED380D" w:rsidP="00ED380D">
            <w:pPr>
              <w:pStyle w:val="TableParagraph"/>
              <w:ind w:left="108" w:right="307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смежные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углы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заданной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градусной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величине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одного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ланируют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ход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</w:t>
            </w:r>
            <w:r w:rsidR="000E317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23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1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Деление целых чисел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1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Отработка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алгоритма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 целых чисел и однозначное число, устного решения простых задач на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уменьшение в несколько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49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30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Называют</w:t>
            </w:r>
            <w:r w:rsidR="00F718E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я(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примерах).</w:t>
            </w:r>
          </w:p>
          <w:p w:rsidR="00ED380D" w:rsidRPr="00ED380D" w:rsidRDefault="00ED380D" w:rsidP="00ED380D">
            <w:pPr>
              <w:pStyle w:val="TableParagraph"/>
              <w:ind w:right="25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Пользуются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таблицей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умножения. Выполняют вычисления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случаи).Решают простые задачи в 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2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 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я(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 числе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примерах).</w:t>
            </w:r>
          </w:p>
          <w:p w:rsidR="00ED380D" w:rsidRPr="00ED380D" w:rsidRDefault="00ED380D" w:rsidP="00ED380D">
            <w:pPr>
              <w:pStyle w:val="TableParagraph"/>
              <w:ind w:left="108" w:right="45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17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устной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речи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ал</w:t>
            </w:r>
            <w:r w:rsidRPr="00ED380D">
              <w:rPr>
                <w:i/>
                <w:sz w:val="24"/>
                <w:szCs w:val="24"/>
                <w:lang w:val="ru-RU"/>
              </w:rPr>
              <w:t>горитм письменного деления в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процессе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 примеров. Производят разбор условия задачи в 2-3 действия, выделяют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 задачи, составляют краткую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запись,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планируют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ход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 задачи, формулируют ответ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</w:t>
            </w:r>
            <w:r w:rsidR="00F718E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24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3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 xml:space="preserve">Умножение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десятич</w:t>
            </w:r>
            <w:r w:rsidRPr="00ED380D">
              <w:rPr>
                <w:i/>
                <w:sz w:val="24"/>
                <w:szCs w:val="24"/>
                <w:lang w:val="ru-RU"/>
              </w:rPr>
              <w:t>ных дробей на однозначное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9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Отработка алгоритма умножения десятичных дробей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число,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отработка устного решения простых задач на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увеличение в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lang w:val="ru-RU"/>
              </w:rPr>
              <w:lastRenderedPageBreak/>
              <w:t>Выполняют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устные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вычисления.</w:t>
            </w:r>
          </w:p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spacing w:val="-1"/>
                <w:lang w:val="ru-RU"/>
              </w:rPr>
              <w:t>Называют</w:t>
            </w:r>
            <w:r w:rsidR="00136CA3">
              <w:rPr>
                <w:spacing w:val="-1"/>
                <w:lang w:val="ru-RU"/>
              </w:rPr>
              <w:t xml:space="preserve"> </w:t>
            </w:r>
            <w:r w:rsidRPr="00ED380D">
              <w:rPr>
                <w:lang w:val="ru-RU"/>
              </w:rPr>
              <w:t>компоненты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действи</w:t>
            </w:r>
            <w:proofErr w:type="gramStart"/>
            <w:r w:rsidRPr="00ED380D">
              <w:rPr>
                <w:lang w:val="ru-RU"/>
              </w:rPr>
              <w:t>я(</w:t>
            </w:r>
            <w:proofErr w:type="gramEnd"/>
            <w:r w:rsidRPr="00ED380D">
              <w:rPr>
                <w:lang w:val="ru-RU"/>
              </w:rPr>
              <w:t>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том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числе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примерах).</w:t>
            </w:r>
          </w:p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lang w:val="ru-RU"/>
              </w:rPr>
              <w:t>Пользуются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таблицей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умножения.</w:t>
            </w:r>
          </w:p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lang w:val="ru-RU"/>
              </w:rPr>
              <w:t>Сравнивают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целые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числа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и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десятичные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right="3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вычисления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случаи).Решают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простые задачи в 1действие</w:t>
            </w:r>
          </w:p>
        </w:tc>
        <w:tc>
          <w:tcPr>
            <w:tcW w:w="4225" w:type="dxa"/>
            <w:gridSpan w:val="2"/>
          </w:tcPr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lang w:val="ru-RU"/>
              </w:rPr>
              <w:lastRenderedPageBreak/>
              <w:t>Выполняют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устные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вычисления.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spacing w:val="-1"/>
                <w:lang w:val="ru-RU"/>
              </w:rPr>
              <w:t xml:space="preserve">Называют </w:t>
            </w:r>
            <w:r w:rsidRPr="00ED380D">
              <w:rPr>
                <w:lang w:val="ru-RU"/>
              </w:rPr>
              <w:t>компоненты действи</w:t>
            </w:r>
            <w:proofErr w:type="gramStart"/>
            <w:r w:rsidRPr="00ED380D">
              <w:rPr>
                <w:lang w:val="ru-RU"/>
              </w:rPr>
              <w:t>я(</w:t>
            </w:r>
            <w:proofErr w:type="gramEnd"/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том числе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примерах).</w:t>
            </w:r>
          </w:p>
          <w:p w:rsidR="00904786" w:rsidRDefault="00ED380D" w:rsidP="00904786">
            <w:pPr>
              <w:pStyle w:val="af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Сравнивают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8" w:right="45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письменно.</w:t>
            </w:r>
          </w:p>
          <w:p w:rsidR="00ED380D" w:rsidRPr="00ED380D" w:rsidRDefault="00ED380D" w:rsidP="00ED380D">
            <w:pPr>
              <w:pStyle w:val="TableParagraph"/>
              <w:ind w:left="108" w:right="17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устной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речи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 письменного умножения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процессе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 примеров.</w:t>
            </w:r>
          </w:p>
          <w:p w:rsidR="00ED380D" w:rsidRPr="00ED380D" w:rsidRDefault="00ED380D" w:rsidP="00ED380D">
            <w:pPr>
              <w:pStyle w:val="TableParagraph"/>
              <w:ind w:left="108" w:right="1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Производят разбор условия задачи в 2-3 действия, выделяют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 задачи, составляют краткуюзапись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,п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ланируютходрешениязадачи,формулируютответнавопросзадачи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8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 углов с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 транспортира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904786" w:rsidP="00ED380D">
            <w:pPr>
              <w:pStyle w:val="TableParagraph"/>
              <w:spacing w:line="276" w:lineRule="exact"/>
              <w:ind w:right="212"/>
              <w:jc w:val="both"/>
              <w:rPr>
                <w:i/>
                <w:sz w:val="24"/>
                <w:szCs w:val="24"/>
                <w:lang w:val="ru-RU"/>
              </w:rPr>
            </w:pPr>
            <w:r w:rsidRPr="002721CF">
              <w:rPr>
                <w:rStyle w:val="af0"/>
                <w:lang w:val="ru-RU"/>
              </w:rPr>
              <w:t>Построение углов с помощью транспортира, запись их значения,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 xml:space="preserve"> сравнение углов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градусной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величине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spacing w:line="276" w:lineRule="exact"/>
              <w:ind w:right="31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и измеряют различные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вилы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 (легкие 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spacing w:line="276" w:lineRule="exact"/>
              <w:ind w:left="108" w:right="11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и измеряют различные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виды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транспортира, называют их градусную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меру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26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1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Деление десятичных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 на однозначное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spacing w:line="276" w:lineRule="exact"/>
              <w:ind w:right="9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Отработка алгоритма деления десятичных дробей на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 число, отработка устного решения простых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уменьшение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136CA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ED380D" w:rsidRPr="00ED380D" w:rsidRDefault="00ED380D" w:rsidP="00136CA3">
            <w:pPr>
              <w:pStyle w:val="TableParagraph"/>
              <w:ind w:right="149"/>
              <w:jc w:val="both"/>
              <w:rPr>
                <w:lang w:val="ru-RU"/>
              </w:rPr>
            </w:pPr>
            <w:r w:rsidRPr="00ED380D">
              <w:rPr>
                <w:lang w:val="ru-RU"/>
              </w:rPr>
              <w:t>Выполняют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устные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вычисления.</w:t>
            </w:r>
          </w:p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spacing w:val="-1"/>
                <w:lang w:val="ru-RU"/>
              </w:rPr>
              <w:t>Называют</w:t>
            </w:r>
            <w:r w:rsidR="00136CA3">
              <w:rPr>
                <w:spacing w:val="-1"/>
                <w:lang w:val="ru-RU"/>
              </w:rPr>
              <w:t xml:space="preserve"> </w:t>
            </w:r>
            <w:r w:rsidRPr="00ED380D">
              <w:rPr>
                <w:lang w:val="ru-RU"/>
              </w:rPr>
              <w:t>компоненты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действи</w:t>
            </w:r>
            <w:proofErr w:type="gramStart"/>
            <w:r w:rsidRPr="00ED380D">
              <w:rPr>
                <w:lang w:val="ru-RU"/>
              </w:rPr>
              <w:t>я(</w:t>
            </w:r>
            <w:proofErr w:type="gramEnd"/>
            <w:r w:rsidRPr="00ED380D">
              <w:rPr>
                <w:lang w:val="ru-RU"/>
              </w:rPr>
              <w:t>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том</w:t>
            </w:r>
            <w:r w:rsidR="00591932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числе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примерах). Пользуются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таблицей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умножения.</w:t>
            </w:r>
          </w:p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lang w:val="ru-RU"/>
              </w:rPr>
              <w:t>Выполняют вычисления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письменн</w:t>
            </w:r>
            <w:proofErr w:type="gramStart"/>
            <w:r w:rsidRPr="00ED380D">
              <w:rPr>
                <w:lang w:val="ru-RU"/>
              </w:rPr>
              <w:t>о(</w:t>
            </w:r>
            <w:proofErr w:type="gramEnd"/>
            <w:r w:rsidRPr="00ED380D">
              <w:rPr>
                <w:lang w:val="ru-RU"/>
              </w:rPr>
              <w:t>легкие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lang w:val="ru-RU"/>
              </w:rPr>
              <w:t>Выполняют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устные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вычисления.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spacing w:val="-1"/>
                <w:lang w:val="ru-RU"/>
              </w:rPr>
              <w:t xml:space="preserve">Называют </w:t>
            </w:r>
            <w:r w:rsidRPr="00ED380D">
              <w:rPr>
                <w:lang w:val="ru-RU"/>
              </w:rPr>
              <w:t>компоненты действи</w:t>
            </w:r>
            <w:proofErr w:type="gramStart"/>
            <w:r w:rsidRPr="00ED380D">
              <w:rPr>
                <w:lang w:val="ru-RU"/>
              </w:rPr>
              <w:t>я(</w:t>
            </w:r>
            <w:proofErr w:type="gramEnd"/>
            <w:r w:rsidRPr="00ED380D">
              <w:rPr>
                <w:lang w:val="ru-RU"/>
              </w:rPr>
              <w:t>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том числе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примерах).</w:t>
            </w:r>
          </w:p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lang w:val="ru-RU"/>
              </w:rPr>
              <w:t>Сравнивают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десятичные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дроби.</w:t>
            </w:r>
            <w:r w:rsidR="00F1623D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Выполняют вычисления письменно. Воспроизводят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устной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речи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алгоритм письменного деления в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процессе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решения примеров.</w:t>
            </w:r>
          </w:p>
          <w:p w:rsidR="00904786" w:rsidRDefault="00ED380D" w:rsidP="00904786">
            <w:pPr>
              <w:pStyle w:val="af"/>
              <w:rPr>
                <w:lang w:val="ru-RU"/>
              </w:rPr>
            </w:pPr>
            <w:r w:rsidRPr="00ED380D">
              <w:rPr>
                <w:lang w:val="ru-RU"/>
              </w:rPr>
              <w:t>Производят разбор условия задачи в 2-3 действия, выделяют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вопрос задачи, составляют краткую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запись,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планируют</w:t>
            </w:r>
            <w:r w:rsidR="00F1623D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ход</w:t>
            </w:r>
            <w:r w:rsidR="00F1623D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решения</w:t>
            </w:r>
            <w:r w:rsidR="00F1623D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задачи,</w:t>
            </w:r>
            <w:r w:rsidR="00F1623D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формулируют</w:t>
            </w:r>
            <w:r w:rsidR="00136CA3">
              <w:rPr>
                <w:lang w:val="ru-RU"/>
              </w:rPr>
              <w:t xml:space="preserve"> </w:t>
            </w:r>
            <w:r w:rsidRPr="00ED380D">
              <w:rPr>
                <w:lang w:val="ru-RU"/>
              </w:rPr>
              <w:t>ответ</w:t>
            </w:r>
          </w:p>
          <w:p w:rsidR="00ED380D" w:rsidRPr="00ED380D" w:rsidRDefault="00136CA3" w:rsidP="00136CA3">
            <w:pPr>
              <w:pStyle w:val="TableParagraph"/>
              <w:spacing w:line="270" w:lineRule="atLeast"/>
              <w:ind w:left="108" w:right="305"/>
            </w:pPr>
            <w:proofErr w:type="spellStart"/>
            <w:r>
              <w:rPr>
                <w:lang w:val="ru-RU"/>
              </w:rPr>
              <w:t>н</w:t>
            </w:r>
            <w:proofErr w:type="spellEnd"/>
            <w:r w:rsidR="00ED380D" w:rsidRPr="00ED380D">
              <w:t>а</w:t>
            </w:r>
            <w:r>
              <w:rPr>
                <w:lang w:val="ru-RU"/>
              </w:rPr>
              <w:t xml:space="preserve"> </w:t>
            </w:r>
            <w:proofErr w:type="spellStart"/>
            <w:r w:rsidR="00ED380D" w:rsidRPr="00ED380D">
              <w:t>вопрос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ED380D" w:rsidRPr="00ED380D">
              <w:t>задачи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27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9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Умножение целых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 и десятичных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 на10,100,1000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spacing w:line="276" w:lineRule="exact"/>
              <w:ind w:right="14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Отработка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алгоритма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 целых чисел и десятичных дробей на круглые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десятки, решение примеров,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простых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 составных задач на увеличение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spacing w:line="276" w:lineRule="exact"/>
              <w:ind w:right="13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 алгоритм умножения целых чисел и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 дроби на круглые десятки (легкие случаи). Решают простые задачи в 1действиенаувеличениевне-сколькораз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tabs>
                <w:tab w:val="left" w:pos="1866"/>
              </w:tabs>
              <w:ind w:left="108" w:right="14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целого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Pr="00ED380D">
              <w:rPr>
                <w:i/>
                <w:sz w:val="24"/>
                <w:szCs w:val="24"/>
                <w:lang w:val="ru-RU"/>
              </w:rPr>
              <w:tab/>
              <w:t>десятичной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 на круглые десятки. Решают простые и составные задачи на увеличение в несколько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 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2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28</w:t>
            </w:r>
          </w:p>
        </w:tc>
        <w:tc>
          <w:tcPr>
            <w:tcW w:w="2126" w:type="dxa"/>
            <w:gridSpan w:val="3"/>
          </w:tcPr>
          <w:p w:rsidR="00904786" w:rsidRDefault="00ED380D">
            <w:pPr>
              <w:pStyle w:val="TableParagraph"/>
              <w:ind w:right="28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Построение углов 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с </w:t>
            </w:r>
            <w:r w:rsidR="00F1623D" w:rsidRPr="00ED380D">
              <w:rPr>
                <w:i/>
                <w:sz w:val="24"/>
                <w:szCs w:val="24"/>
                <w:lang w:val="ru-RU"/>
              </w:rPr>
              <w:t xml:space="preserve">помощью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 углов с помощью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транспортира,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запись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2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их значения, сравнение углов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градусной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величине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1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Строят и измеряют различные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вилы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44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транспортир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904786" w:rsidRDefault="00ED380D" w:rsidP="00904786">
            <w:pPr>
              <w:pStyle w:val="TableParagraph"/>
              <w:ind w:left="108" w:right="11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и измеряют различные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виды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транспортира,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 их </w:t>
            </w:r>
            <w:r w:rsidRPr="00ED380D">
              <w:rPr>
                <w:i/>
                <w:sz w:val="24"/>
                <w:szCs w:val="24"/>
                <w:lang w:val="ru-RU"/>
              </w:rPr>
              <w:t>градусную меру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5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Деление целых чисел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 десятичных дробейна10,100,1000. Подготовка к контрольной работе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4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Отработка алгоритма деления целых чисел и десятичных дробей на круглые десятки, решение примеров</w:t>
            </w:r>
            <w:proofErr w:type="gramStart"/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решение простых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составных задач на уменьшение в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2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 алгоритм деления целого числа и десятичной дроби на круглые десятки (легкие случаи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)Р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ешают простые задачи в 1действие на уменьшение в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9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целого числа и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 дроби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круглые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десятки.</w:t>
            </w:r>
          </w:p>
          <w:p w:rsidR="00ED380D" w:rsidRPr="00ED380D" w:rsidRDefault="00ED380D" w:rsidP="00ED380D">
            <w:pPr>
              <w:pStyle w:val="TableParagraph"/>
              <w:ind w:left="108" w:right="19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и составные задачи в 2-3 действия на уменьшение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32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расстояния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между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заданными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точками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30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Контрольная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работа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16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№ 2 по теме: «Умножение и деление целых чисел и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 на однозначное</w:t>
            </w:r>
            <w:r w:rsidR="00F1623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0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Работа по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разноуровневым</w:t>
            </w:r>
            <w:proofErr w:type="spellEnd"/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индивидуальным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карточкам</w:t>
            </w:r>
          </w:p>
          <w:p w:rsidR="00ED380D" w:rsidRPr="00ED380D" w:rsidRDefault="00ED380D" w:rsidP="00ED380D">
            <w:pPr>
              <w:pStyle w:val="TableParagraph"/>
              <w:ind w:right="248"/>
              <w:jc w:val="both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– заданиям по теме. </w:t>
            </w:r>
            <w:proofErr w:type="spellStart"/>
            <w:r w:rsidRPr="00ED380D">
              <w:rPr>
                <w:i/>
                <w:sz w:val="24"/>
                <w:szCs w:val="24"/>
              </w:rPr>
              <w:t>Самопроверка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выполненных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5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задания контрольной работы с помощью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100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Выполняют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задания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контрольной</w:t>
            </w:r>
            <w:proofErr w:type="spellEnd"/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31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48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над ошибками.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Анализ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ind w:left="0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6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Разбор и исправление ошибок в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заданиях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в которых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ошибки.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2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Исправляют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допущенные в контрольной работе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64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Разбирают и исправляют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ошибки, допущенные в контрольной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32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6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углов с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 транспортира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6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углов заданной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величины с помощью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транспортира, запись градусной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сравнение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286" w:firstLine="6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Измеряют различные вилы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транспортир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16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различные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 помощью транспортира, называют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градусную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меру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15876" w:type="dxa"/>
            <w:gridSpan w:val="11"/>
          </w:tcPr>
          <w:p w:rsidR="00ED380D" w:rsidRPr="00ED380D" w:rsidRDefault="00ED380D" w:rsidP="00ED380D">
            <w:pPr>
              <w:pStyle w:val="TableParagraph"/>
              <w:ind w:left="108" w:right="108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b/>
                <w:i/>
                <w:sz w:val="24"/>
                <w:szCs w:val="24"/>
              </w:rPr>
              <w:t xml:space="preserve">II четверть-30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часов</w:t>
            </w:r>
            <w:proofErr w:type="spellEnd"/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33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2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Умножение целых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дробей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2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Устное</w:t>
            </w:r>
            <w:r w:rsidR="007C650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вычисление</w:t>
            </w:r>
            <w:r w:rsidR="007C650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примеров на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табличное умножение.</w:t>
            </w:r>
          </w:p>
          <w:p w:rsidR="00ED380D" w:rsidRPr="00ED380D" w:rsidRDefault="00ED380D" w:rsidP="00ED380D">
            <w:pPr>
              <w:pStyle w:val="TableParagraph"/>
              <w:ind w:right="1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письменное умножение и десятичных дробей на двузначное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 на умножение и деление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целых чисел на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однозначное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right="21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компоненты действия «умножение» (в том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обратное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действие.</w:t>
            </w:r>
          </w:p>
          <w:p w:rsidR="00ED380D" w:rsidRPr="00ED380D" w:rsidRDefault="00ED380D" w:rsidP="00ED380D">
            <w:pPr>
              <w:pStyle w:val="TableParagraph"/>
              <w:ind w:right="36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вычисления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7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 умножение и деление целых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</w:p>
          <w:p w:rsidR="00ED380D" w:rsidRPr="00ED380D" w:rsidRDefault="00ED380D" w:rsidP="00ED380D">
            <w:pPr>
              <w:pStyle w:val="TableParagraph"/>
              <w:ind w:left="108" w:right="15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«умножение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»(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обратное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действие.</w:t>
            </w:r>
          </w:p>
          <w:p w:rsidR="00ED380D" w:rsidRPr="00ED380D" w:rsidRDefault="00ED380D" w:rsidP="00ED380D">
            <w:pPr>
              <w:pStyle w:val="TableParagraph"/>
              <w:ind w:left="108" w:right="45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письменно.</w:t>
            </w:r>
          </w:p>
          <w:p w:rsidR="00ED380D" w:rsidRPr="00ED380D" w:rsidRDefault="00ED380D" w:rsidP="00ED380D">
            <w:pPr>
              <w:pStyle w:val="TableParagraph"/>
              <w:ind w:left="108" w:right="13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проверку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правильности вычислений с помощью обратного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Производят разбор условия задачи, выделяют вопрос задачи,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составляют краткую запись, пл</w:t>
            </w:r>
            <w:r w:rsidRPr="00ED380D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ED380D">
              <w:rPr>
                <w:i/>
                <w:sz w:val="24"/>
                <w:szCs w:val="24"/>
                <w:lang w:val="ru-RU"/>
              </w:rPr>
              <w:t>нируют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ход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формулируют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ответ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Деление целых чисел 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Устное вычисление примеров на табличное деление.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письменное деление целых чисел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right="32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пропорциональое</w:t>
            </w:r>
            <w:proofErr w:type="spellEnd"/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деление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25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 деление целых чисел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 однозначное число.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Называют компоненты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деления.</w:t>
            </w:r>
          </w:p>
          <w:p w:rsidR="00ED380D" w:rsidRPr="00ED380D" w:rsidRDefault="00ED380D" w:rsidP="00ED380D">
            <w:pPr>
              <w:pStyle w:val="TableParagraph"/>
              <w:ind w:right="21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 (легкие случаи). Решают задачи в 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 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 и деление целых чисел.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деление (в том числе в примерах), обратное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действие.</w:t>
            </w:r>
          </w:p>
          <w:p w:rsidR="00ED380D" w:rsidRPr="00ED380D" w:rsidRDefault="00ED380D" w:rsidP="00ED380D">
            <w:pPr>
              <w:pStyle w:val="TableParagraph"/>
              <w:ind w:left="108" w:right="26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</w:t>
            </w:r>
            <w:proofErr w:type="gramStart"/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.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Воспроизводят в устной речи алгоритм письменного деления на двузначное число в процессе решения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примеров.</w:t>
            </w:r>
          </w:p>
          <w:p w:rsidR="00ED380D" w:rsidRPr="00ED380D" w:rsidRDefault="00ED380D" w:rsidP="00ED380D">
            <w:pPr>
              <w:pStyle w:val="TableParagraph"/>
              <w:ind w:left="108" w:right="29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="007C6500" w:rsidRPr="00ED380D">
              <w:rPr>
                <w:i/>
                <w:sz w:val="24"/>
                <w:szCs w:val="24"/>
                <w:lang w:val="ru-RU"/>
              </w:rPr>
              <w:t>проверк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у </w:t>
            </w:r>
            <w:r w:rsidR="007C6500" w:rsidRPr="00ED380D">
              <w:rPr>
                <w:i/>
                <w:sz w:val="24"/>
                <w:szCs w:val="24"/>
                <w:lang w:val="ru-RU"/>
              </w:rPr>
              <w:t>правильности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="007C6500" w:rsidRPr="00ED380D">
              <w:rPr>
                <w:i/>
                <w:sz w:val="24"/>
                <w:szCs w:val="24"/>
                <w:lang w:val="ru-RU"/>
              </w:rPr>
              <w:t xml:space="preserve">вычислений </w:t>
            </w:r>
            <w:r w:rsidRPr="00ED380D">
              <w:rPr>
                <w:i/>
                <w:sz w:val="24"/>
                <w:szCs w:val="24"/>
                <w:lang w:val="ru-RU"/>
              </w:rPr>
              <w:t>с помощью обратного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left="108" w:right="18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Производят разбор условия задачи в2-3 действия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 xml:space="preserve">., 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выделяют вопрос задачи, составляют краткую запись,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планируют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ход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формулируют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ответ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35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Треугольник</w:t>
            </w:r>
            <w:proofErr w:type="spellEnd"/>
            <w:r w:rsidRPr="00ED380D">
              <w:rPr>
                <w:i/>
                <w:sz w:val="24"/>
                <w:szCs w:val="24"/>
              </w:rPr>
              <w:t>.</w:t>
            </w:r>
          </w:p>
          <w:p w:rsidR="00ED380D" w:rsidRPr="00ED380D" w:rsidRDefault="00ED380D" w:rsidP="00ED380D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Виды</w:t>
            </w:r>
            <w:proofErr w:type="spellEnd"/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Виды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треугольников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величине углов, по длинам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15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 треугольников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трем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данным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сторонам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 циркуля и линейки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62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треугольников.</w:t>
            </w:r>
          </w:p>
          <w:p w:rsidR="00904786" w:rsidRDefault="00ED380D">
            <w:pPr>
              <w:pStyle w:val="TableParagraph"/>
              <w:ind w:right="23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треугольники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="007C6500"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о</w:t>
            </w:r>
            <w:r w:rsidR="007C6500" w:rsidRPr="00ED380D">
              <w:rPr>
                <w:i/>
                <w:sz w:val="24"/>
                <w:szCs w:val="24"/>
                <w:lang w:val="ru-RU"/>
              </w:rPr>
              <w:t>бразцу</w:t>
            </w:r>
          </w:p>
        </w:tc>
        <w:tc>
          <w:tcPr>
            <w:tcW w:w="4225" w:type="dxa"/>
            <w:gridSpan w:val="2"/>
          </w:tcPr>
          <w:p w:rsidR="00904786" w:rsidRDefault="00ED380D">
            <w:pPr>
              <w:pStyle w:val="TableParagraph"/>
              <w:ind w:left="108" w:right="44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виды треугольников.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треугольники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="007C6500"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з</w:t>
            </w:r>
            <w:r w:rsidR="007C6500" w:rsidRPr="00ED380D">
              <w:rPr>
                <w:i/>
                <w:sz w:val="24"/>
                <w:szCs w:val="24"/>
                <w:lang w:val="ru-RU"/>
              </w:rPr>
              <w:t>аданным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="007C6500" w:rsidRPr="00ED380D">
              <w:rPr>
                <w:i/>
                <w:sz w:val="24"/>
                <w:szCs w:val="24"/>
                <w:lang w:val="ru-RU"/>
              </w:rPr>
              <w:t>параметрам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2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Деление десятичных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2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Устное</w:t>
            </w:r>
            <w:r w:rsidR="007C650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вычисление</w:t>
            </w:r>
            <w:r w:rsidR="007C650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 на табличное умножение и деление. Решение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proofErr w:type="gramEnd"/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письменное</w:t>
            </w:r>
          </w:p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деление десятичных дробей. Решение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деление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38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«на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части»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26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 деление целых чисел.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38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действия деления. Выполняют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 письменно (легкие случаи)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.П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роизводят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разбор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условия задачи в 1 действие, выделяют вопрос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 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 и деление целых чисел.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деление (в том числе в примерах), обратное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действие.</w:t>
            </w:r>
          </w:p>
          <w:p w:rsidR="00ED380D" w:rsidRPr="00ED380D" w:rsidRDefault="00ED380D" w:rsidP="00ED380D">
            <w:pPr>
              <w:pStyle w:val="TableParagraph"/>
              <w:spacing w:line="257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письменно. Производят разбор условия задачи,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выделяют вопрос задачи, составляют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краткую запись, планируют ход решения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формулируют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ответ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</w:t>
            </w:r>
            <w:r w:rsidR="007C650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15876" w:type="dxa"/>
            <w:gridSpan w:val="11"/>
          </w:tcPr>
          <w:p w:rsidR="00ED380D" w:rsidRPr="00ED380D" w:rsidRDefault="00ED380D" w:rsidP="00ED380D">
            <w:pPr>
              <w:pStyle w:val="TableParagraph"/>
              <w:ind w:left="108" w:right="108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b/>
                <w:i/>
                <w:sz w:val="24"/>
                <w:szCs w:val="24"/>
              </w:rPr>
              <w:t>Обыкновенныедроби-2</w:t>
            </w:r>
            <w:r w:rsidR="007C6500">
              <w:rPr>
                <w:b/>
                <w:i/>
                <w:sz w:val="24"/>
                <w:szCs w:val="24"/>
                <w:lang w:val="ru-RU"/>
              </w:rPr>
              <w:t>2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часа</w:t>
            </w:r>
            <w:proofErr w:type="spellEnd"/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2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37</w:t>
            </w:r>
          </w:p>
        </w:tc>
        <w:tc>
          <w:tcPr>
            <w:tcW w:w="2086" w:type="dxa"/>
            <w:gridSpan w:val="2"/>
          </w:tcPr>
          <w:p w:rsidR="00904786" w:rsidRDefault="007C6500">
            <w:pPr>
              <w:pStyle w:val="TableParagraph"/>
              <w:ind w:right="324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Обыкновенные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д</w:t>
            </w:r>
            <w:r w:rsidRPr="00ED380D">
              <w:rPr>
                <w:i/>
                <w:sz w:val="24"/>
                <w:szCs w:val="24"/>
              </w:rPr>
              <w:t>роби</w:t>
            </w:r>
            <w:proofErr w:type="spellEnd"/>
            <w:r w:rsidR="00ED380D" w:rsidRPr="00ED380D"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D380D" w:rsidRPr="00ED380D">
              <w:rPr>
                <w:i/>
                <w:sz w:val="24"/>
                <w:szCs w:val="24"/>
              </w:rPr>
              <w:t>Сокращение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D380D" w:rsidRPr="00ED380D">
              <w:rPr>
                <w:i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Образование, преобразование, сравнение, сокращение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дробей, чтение и запись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 дроби и смешанные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числа.</w:t>
            </w:r>
          </w:p>
          <w:p w:rsidR="00ED380D" w:rsidRPr="00ED380D" w:rsidRDefault="00ED380D" w:rsidP="00ED380D">
            <w:pPr>
              <w:pStyle w:val="TableParagraph"/>
              <w:ind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Записывают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смешанные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слух.</w:t>
            </w:r>
          </w:p>
          <w:p w:rsidR="00ED380D" w:rsidRPr="00ED380D" w:rsidRDefault="00ED380D" w:rsidP="00ED380D">
            <w:pPr>
              <w:pStyle w:val="TableParagraph"/>
              <w:ind w:right="18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числитель 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знаменатель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right="37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одну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часть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числа.</w:t>
            </w:r>
          </w:p>
          <w:p w:rsidR="00ED380D" w:rsidRPr="00ED380D" w:rsidRDefault="00ED380D" w:rsidP="00ED380D">
            <w:pPr>
              <w:pStyle w:val="TableParagraph"/>
              <w:ind w:right="24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Записывают результаты</w:t>
            </w:r>
            <w:r w:rsidR="00696D2F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 чисел в виде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 дробей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.П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редставляютчисло1ввидедроби.</w:t>
            </w:r>
          </w:p>
          <w:p w:rsidR="00ED380D" w:rsidRPr="00ED380D" w:rsidRDefault="00ED380D" w:rsidP="00ED380D">
            <w:pPr>
              <w:pStyle w:val="TableParagraph"/>
              <w:ind w:right="15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Различают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правильные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неправильные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39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Читают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 смешанные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Записывают дроби и смешанные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слух.</w:t>
            </w:r>
          </w:p>
          <w:p w:rsidR="00ED380D" w:rsidRPr="00ED380D" w:rsidRDefault="00ED380D" w:rsidP="00ED380D">
            <w:pPr>
              <w:pStyle w:val="TableParagraph"/>
              <w:ind w:left="108" w:right="3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числитель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знаменатель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left="108" w:right="28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 одну часть числа.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Записывают</w:t>
            </w:r>
            <w:r w:rsidR="00696D2F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результаты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left="108" w:right="22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Представляют число 1 в виде дроби.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Различают правильные и неправильные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15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Производят разбор условия задачи,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выделяют вопрос задачи, составляют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краткую запись, планируют ход решения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формулируют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ответ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38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8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 треугольника по длинам двух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 и градусной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мере угла, заключенного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между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ними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Различие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видов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треугольников. Построение треугольника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длинам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 градусной мере угла, заключенного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между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ними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9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построения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треугольников</w:t>
            </w:r>
            <w:r w:rsidR="00696D2F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длинам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двух сторон и градусной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мере угла, заключенного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между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ними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904786" w:rsidRDefault="00696D2F">
            <w:pPr>
              <w:pStyle w:val="TableParagraph"/>
              <w:ind w:left="108" w:right="97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построения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треугольников</w:t>
            </w:r>
            <w:r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длинам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двух сторон и градусной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мере угла, заключенного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между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ними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39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12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Замена целых или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смешанных чисел неправильными дробями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6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Смешанные числа.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Числитель и знаменатель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 Запись смешанных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 в виде неправильных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right="32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пропорциональ</w:t>
            </w:r>
            <w:r w:rsidR="00696D2F">
              <w:rPr>
                <w:i/>
                <w:sz w:val="24"/>
                <w:szCs w:val="24"/>
                <w:lang w:val="ru-RU"/>
              </w:rPr>
              <w:t>н</w:t>
            </w:r>
            <w:r w:rsidRPr="00ED380D">
              <w:rPr>
                <w:i/>
                <w:sz w:val="24"/>
                <w:szCs w:val="24"/>
                <w:lang w:val="ru-RU"/>
              </w:rPr>
              <w:t>ое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деление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 дроби и смешанные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числа.</w:t>
            </w:r>
          </w:p>
          <w:p w:rsidR="00ED380D" w:rsidRPr="00ED380D" w:rsidRDefault="00ED380D" w:rsidP="00ED380D">
            <w:pPr>
              <w:pStyle w:val="TableParagraph"/>
              <w:ind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Записывают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смешанные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слух.</w:t>
            </w:r>
          </w:p>
          <w:p w:rsidR="00ED380D" w:rsidRPr="00ED380D" w:rsidRDefault="00ED380D" w:rsidP="00ED380D">
            <w:pPr>
              <w:pStyle w:val="TableParagraph"/>
              <w:ind w:right="18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числитель 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знаменатель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right="15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Записывают результаты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 чисел в виде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 дробе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 случаи)Различают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правильные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неправильные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5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Читают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смешанные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Записывают дроби и смешанные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слух.</w:t>
            </w:r>
          </w:p>
          <w:p w:rsidR="00ED380D" w:rsidRPr="00ED380D" w:rsidRDefault="00ED380D" w:rsidP="00ED380D">
            <w:pPr>
              <w:pStyle w:val="TableParagraph"/>
              <w:ind w:left="108" w:right="19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числитель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знаменатель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left="108" w:right="13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 одну часть числа.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Записывают</w:t>
            </w:r>
            <w:r w:rsidR="00696D2F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результаты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left="108" w:right="1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Представляютчисло1ввидедроби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азличают правильные и неправильные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904786" w:rsidRDefault="00ED380D">
            <w:pPr>
              <w:pStyle w:val="TableParagraph"/>
              <w:spacing w:line="270" w:lineRule="atLeast"/>
              <w:ind w:left="108" w:right="22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Производят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разбор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условия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в</w:t>
            </w:r>
            <w:r w:rsidR="00696D2F" w:rsidRPr="00ED380D">
              <w:rPr>
                <w:i/>
                <w:sz w:val="24"/>
                <w:szCs w:val="24"/>
                <w:lang w:val="ru-RU"/>
              </w:rPr>
              <w:t xml:space="preserve">ыделяют </w:t>
            </w:r>
            <w:r w:rsidRPr="00ED380D">
              <w:rPr>
                <w:i/>
                <w:sz w:val="24"/>
                <w:szCs w:val="24"/>
                <w:lang w:val="ru-RU"/>
              </w:rPr>
              <w:t>вопрос задачи, составляют краткую запись, планируют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ход решения задачи, формулируют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ответ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28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40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14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 обыкновенных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оди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наковыми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8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одинаковыми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знаменателями.</w:t>
            </w:r>
          </w:p>
          <w:p w:rsidR="00ED380D" w:rsidRPr="00696D2F" w:rsidRDefault="00C574ED" w:rsidP="00ED380D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</w:rPr>
              <w:t>Решение</w:t>
            </w:r>
            <w:proofErr w:type="spellEnd"/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составных</w:t>
            </w:r>
            <w:proofErr w:type="spellEnd"/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3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Устно</w:t>
            </w:r>
            <w:r w:rsidR="00696D2F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решают</w:t>
            </w:r>
            <w:r w:rsidR="00696D2F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простые</w:t>
            </w:r>
            <w:r w:rsidR="00696D2F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задачи.</w:t>
            </w:r>
          </w:p>
          <w:p w:rsidR="00ED380D" w:rsidRPr="00ED380D" w:rsidRDefault="00ED380D" w:rsidP="00ED380D">
            <w:pPr>
              <w:pStyle w:val="TableParagraph"/>
              <w:ind w:right="14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="00696D2F"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с</w:t>
            </w:r>
            <w:r w:rsidR="00696D2F" w:rsidRPr="00ED380D">
              <w:rPr>
                <w:i/>
                <w:sz w:val="24"/>
                <w:szCs w:val="24"/>
                <w:lang w:val="ru-RU"/>
              </w:rPr>
              <w:t xml:space="preserve">ложение </w:t>
            </w:r>
            <w:r w:rsidRPr="00ED380D">
              <w:rPr>
                <w:i/>
                <w:sz w:val="24"/>
                <w:szCs w:val="24"/>
                <w:lang w:val="ru-RU"/>
              </w:rPr>
              <w:t>дробей (легкие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ind w:right="19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Проверяют свои действия по правилу в учебнике. Воспроизводят в устной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речи</w:t>
            </w:r>
            <w:r w:rsidR="00696D2F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 дробей в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процесс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е </w:t>
            </w:r>
            <w:r w:rsidRPr="00ED380D">
              <w:rPr>
                <w:i/>
                <w:sz w:val="24"/>
                <w:szCs w:val="24"/>
                <w:lang w:val="ru-RU"/>
              </w:rPr>
              <w:t>решения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1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Работают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паре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ешают</w:t>
            </w:r>
            <w:proofErr w:type="spellEnd"/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2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 решают простые задачи.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left="108" w:right="38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Проверяют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свои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правилу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учебнике.</w:t>
            </w:r>
          </w:p>
          <w:p w:rsidR="00904786" w:rsidRDefault="00ED380D">
            <w:pPr>
              <w:pStyle w:val="TableParagraph"/>
              <w:spacing w:line="270" w:lineRule="atLeast"/>
              <w:ind w:left="108" w:right="215"/>
              <w:jc w:val="both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Воспроизводят в устной речи алгоритм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="00696D2F" w:rsidRPr="00ED380D">
              <w:rPr>
                <w:i/>
                <w:sz w:val="24"/>
                <w:szCs w:val="24"/>
                <w:lang w:val="ru-RU"/>
              </w:rPr>
              <w:t>обыкновенны</w:t>
            </w:r>
            <w:proofErr w:type="gramEnd"/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="00696D2F" w:rsidRPr="00ED380D">
              <w:rPr>
                <w:i/>
                <w:sz w:val="24"/>
                <w:szCs w:val="24"/>
                <w:lang w:val="ru-RU"/>
              </w:rPr>
              <w:t xml:space="preserve">дробей </w:t>
            </w:r>
            <w:r w:rsidRPr="00ED380D">
              <w:rPr>
                <w:i/>
                <w:sz w:val="24"/>
                <w:szCs w:val="24"/>
                <w:lang w:val="ru-RU"/>
              </w:rPr>
              <w:t>в процессе решения примеров.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Работают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паре. Производят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разбор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условия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выделяют вопрос задачи в 2 действия, составляют краткую запись,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планируют ход решения задачи,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формулируют ответ на вопрос 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93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41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8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 треугольника по длинам двух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 и градусной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мере двух углов,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прилежащих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 ней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Различие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видов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треугольников. Построение треугольника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длинам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и градусной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мере двух углов,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прилежащих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 ней</w:t>
            </w:r>
          </w:p>
        </w:tc>
        <w:tc>
          <w:tcPr>
            <w:tcW w:w="2976" w:type="dxa"/>
          </w:tcPr>
          <w:p w:rsidR="00904786" w:rsidRDefault="00ED380D">
            <w:pPr>
              <w:pStyle w:val="TableParagraph"/>
              <w:ind w:right="9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 построение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треугольников</w:t>
            </w:r>
            <w:r w:rsidR="00696D2F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длинам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двух сторон и градусной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мере двух углов, прилежащих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="00696D2F" w:rsidRPr="00ED380D">
              <w:rPr>
                <w:i/>
                <w:sz w:val="24"/>
                <w:szCs w:val="24"/>
                <w:lang w:val="ru-RU"/>
              </w:rPr>
              <w:t>к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н</w:t>
            </w:r>
            <w:r w:rsidR="00696D2F" w:rsidRPr="00ED380D">
              <w:rPr>
                <w:i/>
                <w:sz w:val="24"/>
                <w:szCs w:val="24"/>
                <w:lang w:val="ru-RU"/>
              </w:rPr>
              <w:t>ей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="00696D2F"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="00696D2F" w:rsidRPr="00ED380D">
              <w:rPr>
                <w:i/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88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Выполняют построение треугольников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длинам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двух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градус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ной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мере двух углов, прилежащих </w:t>
            </w:r>
            <w:r w:rsidR="00696D2F">
              <w:rPr>
                <w:i/>
                <w:sz w:val="24"/>
                <w:szCs w:val="24"/>
                <w:lang w:val="ru-RU"/>
              </w:rPr>
              <w:t xml:space="preserve">к </w:t>
            </w:r>
            <w:r w:rsidRPr="00ED380D">
              <w:rPr>
                <w:i/>
                <w:sz w:val="24"/>
                <w:szCs w:val="24"/>
                <w:lang w:val="ru-RU"/>
              </w:rPr>
              <w:t>ней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93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42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13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Вычитание обыкновенных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одинаковыми знаменателями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5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Обыкновенные дроби.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одинаковыми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знаменателями.</w:t>
            </w:r>
          </w:p>
          <w:p w:rsidR="00904786" w:rsidRDefault="00C574ED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</w:rPr>
              <w:t>Решение</w:t>
            </w:r>
            <w:proofErr w:type="spellEnd"/>
            <w:r w:rsidR="00916EBE">
              <w:rPr>
                <w:i/>
                <w:sz w:val="24"/>
                <w:szCs w:val="24"/>
                <w:lang w:val="ru-RU"/>
              </w:rPr>
              <w:t xml:space="preserve"> с</w:t>
            </w:r>
            <w:proofErr w:type="spellStart"/>
            <w:r>
              <w:rPr>
                <w:i/>
                <w:sz w:val="24"/>
                <w:szCs w:val="24"/>
              </w:rPr>
              <w:t>оставных</w:t>
            </w:r>
            <w:proofErr w:type="spellEnd"/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3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Устно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решают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простые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задачи.</w:t>
            </w:r>
          </w:p>
          <w:p w:rsidR="00ED380D" w:rsidRPr="00ED380D" w:rsidRDefault="00ED380D" w:rsidP="00ED380D">
            <w:pPr>
              <w:pStyle w:val="TableParagraph"/>
              <w:ind w:right="21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 дробей (легкие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ind w:right="1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Проверяют свои действия по правилу в учебнике.</w:t>
            </w:r>
          </w:p>
          <w:p w:rsidR="00ED380D" w:rsidRPr="00ED380D" w:rsidRDefault="00ED380D" w:rsidP="00ED380D">
            <w:pPr>
              <w:pStyle w:val="TableParagraph"/>
              <w:ind w:right="21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речи алгоритм вычитания обыкновенных дробей в процессе решения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23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Работают в паре.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простую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1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действие.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9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 решают простые задачи.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left="108" w:right="38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Проверяют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свои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правилу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учебнике.</w:t>
            </w:r>
          </w:p>
          <w:p w:rsidR="00ED380D" w:rsidRPr="00ED380D" w:rsidRDefault="00ED380D" w:rsidP="00ED380D">
            <w:pPr>
              <w:pStyle w:val="TableParagraph"/>
              <w:ind w:left="108" w:right="23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речи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 вычитания обыкновенных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 в процессе решения примеров.</w:t>
            </w:r>
          </w:p>
          <w:p w:rsidR="00ED380D" w:rsidRPr="00ED380D" w:rsidRDefault="00ED380D" w:rsidP="00ED380D">
            <w:pPr>
              <w:pStyle w:val="TableParagraph"/>
              <w:ind w:lef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паре.</w:t>
            </w:r>
          </w:p>
          <w:p w:rsidR="00ED380D" w:rsidRPr="00ED380D" w:rsidRDefault="00ED380D" w:rsidP="00ED380D">
            <w:pPr>
              <w:pStyle w:val="TableParagraph"/>
              <w:ind w:left="108" w:right="11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Производятразборусловиязадачив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2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действия, выделяют вопрос задачи, составляют краткую запись,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планируют ход решения задачи,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формулируют ответ на вопрос 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93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43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25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 смешанных чисел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1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Смешанные числа.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смешанных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right="40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Вычитание смешанного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 из целого числа</w:t>
            </w:r>
            <w:proofErr w:type="gramStart"/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.</w:t>
            </w:r>
            <w:proofErr w:type="gramEnd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Преобразование </w:t>
            </w:r>
            <w:r w:rsidRPr="00ED380D">
              <w:rPr>
                <w:i/>
                <w:sz w:val="24"/>
                <w:szCs w:val="24"/>
                <w:lang w:val="ru-RU"/>
              </w:rPr>
              <w:t>смешанных чисел.</w:t>
            </w:r>
          </w:p>
          <w:p w:rsidR="00ED380D" w:rsidRPr="00ED380D" w:rsidRDefault="00ED380D" w:rsidP="00ED380D">
            <w:pPr>
              <w:pStyle w:val="TableParagraph"/>
              <w:ind w:right="2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нахождение среднего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арифметическогочисел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3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Устно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решают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простые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задачи.</w:t>
            </w:r>
          </w:p>
          <w:p w:rsidR="00ED380D" w:rsidRPr="00ED380D" w:rsidRDefault="00ED380D" w:rsidP="00ED380D">
            <w:pPr>
              <w:pStyle w:val="TableParagraph"/>
              <w:ind w:right="15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примеры на вычитание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смешанных чисел (легкие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ind w:right="1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Проверяют свои действия по правилу в учебнике.</w:t>
            </w:r>
          </w:p>
          <w:p w:rsidR="00ED380D" w:rsidRPr="00ED380D" w:rsidRDefault="00ED380D" w:rsidP="00ED380D">
            <w:pPr>
              <w:pStyle w:val="TableParagraph"/>
              <w:ind w:right="12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 в устной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речи алгоритм сложениям вычитания смешанных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 в процессе решения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примеров.</w:t>
            </w:r>
          </w:p>
          <w:p w:rsidR="00ED380D" w:rsidRPr="00ED380D" w:rsidRDefault="00ED380D" w:rsidP="00ED380D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паре.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23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простую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1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49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 решают простые задачи.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примеры на сложение 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смешанных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8" w:right="38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Проверяют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свои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правилу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учебнике.</w:t>
            </w:r>
          </w:p>
          <w:p w:rsidR="00ED380D" w:rsidRPr="00ED380D" w:rsidRDefault="00ED380D" w:rsidP="00ED380D">
            <w:pPr>
              <w:pStyle w:val="TableParagraph"/>
              <w:ind w:left="108" w:right="24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речи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 сложения и вычитания смешанных чисел в процессе решения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примеров.</w:t>
            </w:r>
          </w:p>
          <w:p w:rsidR="00ED380D" w:rsidRPr="00ED380D" w:rsidRDefault="00ED380D" w:rsidP="00ED380D">
            <w:pPr>
              <w:pStyle w:val="TableParagraph"/>
              <w:ind w:lef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паре.</w:t>
            </w:r>
          </w:p>
          <w:p w:rsidR="00ED380D" w:rsidRPr="00ED380D" w:rsidRDefault="00ED380D" w:rsidP="00ED380D">
            <w:pPr>
              <w:pStyle w:val="TableParagraph"/>
              <w:ind w:left="108" w:right="11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Производятразборусловиязадачив3 действия, выделяют вопрос задачи, составляют краткую запись,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планируют ход решения задачи,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формулируют ответ на вопрос 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93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44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81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Построение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треугольников</w:t>
            </w:r>
            <w:proofErr w:type="spellEnd"/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(</w:t>
            </w:r>
            <w:proofErr w:type="spellStart"/>
            <w:r w:rsidRPr="00ED380D">
              <w:rPr>
                <w:i/>
                <w:sz w:val="24"/>
                <w:szCs w:val="24"/>
              </w:rPr>
              <w:t>все</w:t>
            </w:r>
            <w:proofErr w:type="spellEnd"/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случаи</w:t>
            </w:r>
            <w:proofErr w:type="spellEnd"/>
            <w:r w:rsidRPr="00ED380D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Виды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треугольников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величине углов и по длинам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сторон.</w:t>
            </w:r>
          </w:p>
          <w:p w:rsidR="00904786" w:rsidRDefault="00916EBE">
            <w:pPr>
              <w:pStyle w:val="TableParagraph"/>
              <w:spacing w:line="270" w:lineRule="atLeast"/>
              <w:ind w:right="21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Построени</w:t>
            </w:r>
            <w:r>
              <w:rPr>
                <w:i/>
                <w:spacing w:val="-1"/>
                <w:sz w:val="24"/>
                <w:szCs w:val="24"/>
                <w:lang w:val="ru-RU"/>
              </w:rPr>
              <w:t xml:space="preserve">е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треугольников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трем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данным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2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Умеют выполнять по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строение треугольнико</w:t>
            </w:r>
            <w:proofErr w:type="gramStart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ED380D">
              <w:rPr>
                <w:i/>
                <w:sz w:val="24"/>
                <w:szCs w:val="24"/>
                <w:lang w:val="ru-RU"/>
              </w:rPr>
              <w:t>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8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Умеют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выполнять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построение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треугольников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93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45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17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 обыкновенных дробей с раз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ными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знаменателями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1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Выражение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один</w:t>
            </w:r>
            <w:r w:rsidR="00916EBE">
              <w:rPr>
                <w:i/>
                <w:sz w:val="24"/>
                <w:szCs w:val="24"/>
                <w:lang w:val="ru-RU"/>
              </w:rPr>
              <w:t>а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ковых долях (приведение 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общему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знаменателю).</w:t>
            </w:r>
          </w:p>
          <w:p w:rsidR="00ED380D" w:rsidRPr="00ED380D" w:rsidRDefault="00ED380D" w:rsidP="00ED380D">
            <w:pPr>
              <w:pStyle w:val="TableParagraph"/>
              <w:ind w:right="49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Сравнение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разными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знаменателями.</w:t>
            </w:r>
          </w:p>
          <w:p w:rsidR="00ED380D" w:rsidRPr="00ED380D" w:rsidRDefault="00ED380D" w:rsidP="00ED380D">
            <w:pPr>
              <w:pStyle w:val="TableParagraph"/>
              <w:ind w:right="56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разными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Преобразование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 Вычитание дроби из числа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1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.</w:t>
            </w:r>
          </w:p>
          <w:p w:rsidR="00ED380D" w:rsidRPr="00ED380D" w:rsidRDefault="00ED380D" w:rsidP="00ED380D">
            <w:pPr>
              <w:pStyle w:val="TableParagraph"/>
              <w:spacing w:line="257" w:lineRule="exac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простых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3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Устно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решают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простые</w:t>
            </w:r>
            <w:r w:rsidR="00916E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задачи.</w:t>
            </w:r>
          </w:p>
          <w:p w:rsidR="00ED380D" w:rsidRPr="00ED380D" w:rsidRDefault="00ED380D" w:rsidP="00ED380D">
            <w:pPr>
              <w:pStyle w:val="TableParagraph"/>
              <w:ind w:right="1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сложение дробей с </w:t>
            </w:r>
            <w:r w:rsidR="00916EBE" w:rsidRPr="00ED380D">
              <w:rPr>
                <w:i/>
                <w:sz w:val="24"/>
                <w:szCs w:val="24"/>
                <w:lang w:val="ru-RU"/>
              </w:rPr>
              <w:t>разными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з</w:t>
            </w:r>
            <w:r w:rsidR="00916EBE" w:rsidRPr="00ED380D">
              <w:rPr>
                <w:i/>
                <w:sz w:val="24"/>
                <w:szCs w:val="24"/>
                <w:lang w:val="ru-RU"/>
              </w:rPr>
              <w:t xml:space="preserve">наменателями </w:t>
            </w:r>
            <w:r w:rsidRPr="00ED380D">
              <w:rPr>
                <w:i/>
                <w:sz w:val="24"/>
                <w:szCs w:val="24"/>
                <w:lang w:val="ru-RU"/>
              </w:rPr>
              <w:t>(легкие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 Проверяют свои действия по правилу в учебнике.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14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простую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1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41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 решают простые задачи.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примеры на сложение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разными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знаменателями.</w:t>
            </w:r>
          </w:p>
          <w:p w:rsidR="00ED380D" w:rsidRPr="00ED380D" w:rsidRDefault="00ED380D" w:rsidP="00ED380D">
            <w:pPr>
              <w:pStyle w:val="TableParagraph"/>
              <w:ind w:left="108" w:right="22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Проверяют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свои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916E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правилу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учебнике. Воспроизводят в устной речи алгоритм сложения и вычитания обыкновенных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разными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 в процессе решения примеров.</w:t>
            </w:r>
          </w:p>
          <w:p w:rsidR="00ED380D" w:rsidRPr="00ED380D" w:rsidRDefault="00ED380D" w:rsidP="00ED380D">
            <w:pPr>
              <w:pStyle w:val="TableParagraph"/>
              <w:ind w:left="108" w:right="11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Производятразборусловиязадачив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2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действия, выделяют вопрос задачи, составляют краткую запись,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планируют ход решения задачи,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формулируют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ответ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46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17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Вычитание обыкновенных дробей с раз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ными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знаменателями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1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Выражение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одинаковых долях (приведение к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общему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знаменателю).</w:t>
            </w:r>
          </w:p>
          <w:p w:rsidR="00ED380D" w:rsidRPr="00ED380D" w:rsidRDefault="00ED380D" w:rsidP="00ED380D">
            <w:pPr>
              <w:pStyle w:val="TableParagraph"/>
              <w:ind w:right="42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Вычитание дробей с разными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знаменателями.</w:t>
            </w:r>
          </w:p>
          <w:p w:rsidR="00ED380D" w:rsidRPr="00ED380D" w:rsidRDefault="00ED380D" w:rsidP="00ED380D">
            <w:pPr>
              <w:pStyle w:val="TableParagraph"/>
              <w:ind w:right="23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Преобразование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дробей.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 дроби из числа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1</w:t>
            </w:r>
            <w:proofErr w:type="gram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3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Устно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решают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простые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задачи.</w:t>
            </w:r>
          </w:p>
          <w:p w:rsidR="00ED380D" w:rsidRPr="00ED380D" w:rsidRDefault="00ED380D" w:rsidP="00ED380D">
            <w:pPr>
              <w:pStyle w:val="TableParagraph"/>
              <w:ind w:right="1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примеры на вычитание дробей с разными знаменателям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и(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легкие случаи)Проверяют свои действия по правилу в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учебнике.</w:t>
            </w:r>
          </w:p>
          <w:p w:rsidR="00ED380D" w:rsidRPr="00ED380D" w:rsidRDefault="00ED380D" w:rsidP="00ED380D">
            <w:pPr>
              <w:pStyle w:val="TableParagraph"/>
              <w:ind w:right="21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речи алгоритм вычитания обыкновенных дробей в процессе решения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примеров.</w:t>
            </w:r>
          </w:p>
          <w:p w:rsidR="00ED380D" w:rsidRPr="00ED380D" w:rsidRDefault="00ED380D" w:rsidP="00ED380D">
            <w:pPr>
              <w:pStyle w:val="TableParagraph"/>
              <w:spacing w:line="257" w:lineRule="exact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Работают</w:t>
            </w:r>
            <w:proofErr w:type="spellEnd"/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паре</w:t>
            </w:r>
            <w:proofErr w:type="spellEnd"/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41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 устные вычисления.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 решают простые задачи.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примеры на вычитание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разными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знаменателями.</w:t>
            </w:r>
          </w:p>
          <w:p w:rsidR="00ED380D" w:rsidRPr="00ED380D" w:rsidRDefault="00ED380D" w:rsidP="00ED380D">
            <w:pPr>
              <w:pStyle w:val="TableParagraph"/>
              <w:ind w:left="108" w:right="38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Проверяют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свои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правилу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учебнике.</w:t>
            </w:r>
          </w:p>
          <w:p w:rsidR="00ED380D" w:rsidRPr="00ED380D" w:rsidRDefault="00ED380D" w:rsidP="00ED380D">
            <w:pPr>
              <w:pStyle w:val="TableParagraph"/>
              <w:ind w:left="108" w:right="22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 в устной речи алгоритм сложения и вычитания обыкновенных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разными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знаменателями в процессе решения примеров.</w:t>
            </w:r>
          </w:p>
          <w:p w:rsidR="00ED380D" w:rsidRPr="00ED380D" w:rsidRDefault="00ED380D" w:rsidP="00ED380D">
            <w:pPr>
              <w:pStyle w:val="TableParagraph"/>
              <w:ind w:left="108"/>
              <w:jc w:val="both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Работают</w:t>
            </w:r>
            <w:proofErr w:type="spellEnd"/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паре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47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2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Сумма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углов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треугольника. Подготовка к контрольной работе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spacing w:line="276" w:lineRule="exact"/>
              <w:ind w:right="2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Сумма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углов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треугольника.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Вычисление величины углов треугольника в градусах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54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Находят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сумму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углов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треугольника.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right="13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величину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5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Находят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сумму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треугольника.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39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величину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углов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треугольника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градусах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48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Контрольная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работа</w:t>
            </w:r>
          </w:p>
          <w:p w:rsidR="00ED380D" w:rsidRPr="00ED380D" w:rsidRDefault="00ED380D" w:rsidP="00ED380D">
            <w:pPr>
              <w:pStyle w:val="TableParagraph"/>
              <w:ind w:right="11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№3по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теме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:«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Сложение и вычитание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 дробей»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0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Работа по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разноуровневым</w:t>
            </w:r>
            <w:proofErr w:type="spellEnd"/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индивидуальным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карточкам</w:t>
            </w:r>
          </w:p>
          <w:p w:rsidR="00ED380D" w:rsidRPr="00ED380D" w:rsidRDefault="00ED380D" w:rsidP="00ED380D">
            <w:pPr>
              <w:pStyle w:val="TableParagraph"/>
              <w:ind w:right="248"/>
              <w:jc w:val="both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– заданиям по теме. </w:t>
            </w:r>
            <w:proofErr w:type="spellStart"/>
            <w:r w:rsidRPr="00ED380D">
              <w:rPr>
                <w:i/>
                <w:sz w:val="24"/>
                <w:szCs w:val="24"/>
              </w:rPr>
              <w:t>Самопроверка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выполненных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4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задания контрольной работы с помощью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244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Выполняют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задания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контрольной</w:t>
            </w:r>
            <w:proofErr w:type="spellEnd"/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49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48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над ошибками.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Анализ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ind w:left="0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16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Разбор и исправление ошибок в заданиях,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 которых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допущены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10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Исправляют ошибки,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 допущенные в контрольной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10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Разбирают и исправляют ошибки,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допущенные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50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Площадь</w:t>
            </w:r>
            <w:proofErr w:type="spellEnd"/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Площадь.</w:t>
            </w:r>
          </w:p>
          <w:p w:rsidR="00ED380D" w:rsidRPr="00ED380D" w:rsidRDefault="00ED380D" w:rsidP="00ED380D">
            <w:pPr>
              <w:pStyle w:val="TableParagraph"/>
              <w:ind w:right="12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Обозначение площади: </w:t>
            </w:r>
            <w:r w:rsidRPr="00ED380D">
              <w:rPr>
                <w:i/>
                <w:sz w:val="24"/>
                <w:szCs w:val="24"/>
              </w:rPr>
              <w:t>S</w:t>
            </w:r>
            <w:r w:rsidRPr="00ED380D">
              <w:rPr>
                <w:i/>
                <w:sz w:val="24"/>
                <w:szCs w:val="24"/>
                <w:lang w:val="ru-RU"/>
              </w:rPr>
              <w:t>.Единицы измерения площади: 1 кв. см (1 см²), 1 кв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.д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м(1дм²);их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соотношение.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Арифметические задачи,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связанные с нахождением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площади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27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Приводят примеры из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жизни, когда приходиться иметь дело с понятие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м«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площадь».</w:t>
            </w:r>
          </w:p>
          <w:p w:rsidR="00ED380D" w:rsidRPr="00ED380D" w:rsidRDefault="00ED380D" w:rsidP="00ED380D">
            <w:pPr>
              <w:pStyle w:val="TableParagraph"/>
              <w:ind w:right="9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Составляют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деталей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игры «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Танграм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>» различные геометрические фи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гуры.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Объясняют,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почему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 этих фигур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равн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не равна).</w:t>
            </w:r>
          </w:p>
          <w:p w:rsidR="00ED380D" w:rsidRPr="00ED380D" w:rsidRDefault="00ED380D" w:rsidP="00ED380D">
            <w:pPr>
              <w:pStyle w:val="TableParagraph"/>
              <w:ind w:right="23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Определяют площадь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геометрической </w:t>
            </w:r>
            <w:r w:rsidRPr="00ED380D">
              <w:rPr>
                <w:i/>
                <w:sz w:val="24"/>
                <w:szCs w:val="24"/>
                <w:lang w:val="ru-RU"/>
              </w:rPr>
              <w:t>фигуры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 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палетки.</w:t>
            </w:r>
          </w:p>
          <w:p w:rsidR="00ED380D" w:rsidRPr="00ED380D" w:rsidRDefault="00ED380D" w:rsidP="00ED380D">
            <w:pPr>
              <w:pStyle w:val="TableParagraph"/>
              <w:ind w:right="23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Записывают площадь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геометрической </w:t>
            </w:r>
            <w:r w:rsidRPr="00ED380D">
              <w:rPr>
                <w:i/>
                <w:sz w:val="24"/>
                <w:szCs w:val="24"/>
                <w:lang w:val="ru-RU"/>
              </w:rPr>
              <w:t>фигуры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квадратных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="000D461B" w:rsidRPr="00ED380D">
              <w:rPr>
                <w:i/>
                <w:sz w:val="24"/>
                <w:szCs w:val="24"/>
                <w:lang w:val="ru-RU"/>
              </w:rPr>
              <w:t>сантиметров.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 устные вычисления.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Приводят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жизни,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когда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приходиться иметь дело с понятие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м«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площадь».</w:t>
            </w:r>
          </w:p>
          <w:p w:rsidR="00ED380D" w:rsidRPr="00ED380D" w:rsidRDefault="00ED380D" w:rsidP="00ED380D">
            <w:pPr>
              <w:pStyle w:val="TableParagraph"/>
              <w:ind w:left="108" w:right="11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Составляют из деталей игры «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Танграм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>» различные геометрические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фигуры. Объясняют, почему площадь этих фигур равна (не равна)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.О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пределяют площадь геометрической фигуры с помощью палетки.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Записывают площадь геометрической фигуры с помощью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квадратных сантиметров.</w:t>
            </w:r>
          </w:p>
          <w:p w:rsidR="00ED380D" w:rsidRPr="00ED380D" w:rsidRDefault="00ED380D" w:rsidP="00ED380D">
            <w:pPr>
              <w:pStyle w:val="TableParagraph"/>
              <w:ind w:left="108" w:right="14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Пользуются</w:t>
            </w:r>
            <w:r w:rsidR="000D461B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правилом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нахождения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 прямоугольника, квадрата.</w:t>
            </w:r>
          </w:p>
          <w:p w:rsidR="00ED380D" w:rsidRPr="00ED380D" w:rsidRDefault="00ED380D" w:rsidP="00ED380D">
            <w:pPr>
              <w:pStyle w:val="TableParagraph"/>
              <w:ind w:left="108" w:right="42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прямоугольника,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заданной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в  </w:t>
            </w:r>
            <w:r w:rsidRPr="00ED380D">
              <w:rPr>
                <w:i/>
                <w:sz w:val="24"/>
                <w:szCs w:val="24"/>
                <w:lang w:val="ru-RU"/>
              </w:rPr>
              <w:t>сантиметрах.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 требующие вычисления площади прямоугольника (квадрата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)(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 Обозначают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латинской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буквой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S</w:t>
            </w:r>
            <w:r w:rsidRPr="00ED380D">
              <w:rPr>
                <w:i/>
                <w:sz w:val="24"/>
                <w:szCs w:val="24"/>
                <w:lang w:val="ru-RU"/>
              </w:rPr>
              <w:t>.</w:t>
            </w:r>
          </w:p>
          <w:p w:rsidR="00ED380D" w:rsidRPr="00ED380D" w:rsidRDefault="00ED380D" w:rsidP="00ED380D">
            <w:pPr>
              <w:pStyle w:val="TableParagraph"/>
              <w:ind w:left="108" w:righ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требующие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 площади прямоугольник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квадрата).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247"/>
              <w:jc w:val="both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Планируют</w:t>
            </w:r>
            <w:proofErr w:type="spellEnd"/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ход</w:t>
            </w:r>
            <w:proofErr w:type="spellEnd"/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решения</w:t>
            </w:r>
            <w:proofErr w:type="spellEnd"/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2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51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14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Умножение обыкновенных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целое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right="25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Замена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="006424BE">
              <w:rPr>
                <w:i/>
                <w:sz w:val="24"/>
                <w:szCs w:val="24"/>
                <w:lang w:val="ru-RU"/>
              </w:rPr>
              <w:t>действи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я  </w:t>
            </w:r>
            <w:r w:rsidRPr="00ED380D">
              <w:rPr>
                <w:i/>
                <w:sz w:val="24"/>
                <w:szCs w:val="24"/>
                <w:lang w:val="ru-RU"/>
              </w:rPr>
              <w:t>сложения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умножением.</w:t>
            </w:r>
          </w:p>
          <w:p w:rsidR="00ED380D" w:rsidRPr="00ED380D" w:rsidRDefault="00ED380D" w:rsidP="00ED380D">
            <w:pPr>
              <w:pStyle w:val="TableParagraph"/>
              <w:ind w:right="3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Выполнение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арифметичских</w:t>
            </w:r>
            <w:proofErr w:type="spellEnd"/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вычислений.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:rsidR="00ED380D" w:rsidRPr="00ED380D" w:rsidRDefault="00ED380D" w:rsidP="00ED380D">
            <w:pPr>
              <w:pStyle w:val="TableParagraph"/>
              <w:ind w:right="485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Преобразованиедробей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>.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Меры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времени.</w:t>
            </w:r>
          </w:p>
          <w:p w:rsidR="00ED380D" w:rsidRPr="00ED380D" w:rsidRDefault="00ED380D" w:rsidP="00ED380D">
            <w:pPr>
              <w:pStyle w:val="TableParagraph"/>
              <w:ind w:right="20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части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right="3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right="1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 в примерах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 «сложени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е»</w:t>
            </w:r>
            <w:proofErr w:type="gramEnd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действием</w:t>
            </w:r>
            <w:r w:rsidRPr="00ED380D">
              <w:rPr>
                <w:i/>
                <w:sz w:val="24"/>
                <w:szCs w:val="24"/>
                <w:lang w:val="ru-RU"/>
              </w:rPr>
              <w:t>«умножение».Пользуются правилом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 дроби на однозначное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right="237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помощи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калькулятора.</w:t>
            </w:r>
          </w:p>
          <w:p w:rsidR="00ED380D" w:rsidRPr="00ED380D" w:rsidRDefault="00ED380D" w:rsidP="00ED380D">
            <w:pPr>
              <w:pStyle w:val="TableParagraph"/>
              <w:ind w:right="242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задачу в 1 действие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краткой</w:t>
            </w:r>
            <w:r w:rsidR="000D461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записи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8" w:right="35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Заменяют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</w:t>
            </w:r>
          </w:p>
          <w:p w:rsidR="00ED380D" w:rsidRPr="00ED380D" w:rsidRDefault="00ED380D" w:rsidP="00ED380D">
            <w:pPr>
              <w:pStyle w:val="TableParagraph"/>
              <w:ind w:left="108" w:right="32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«сложени</w:t>
            </w:r>
            <w:proofErr w:type="gramStart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е»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действием«умножение».</w:t>
            </w:r>
          </w:p>
          <w:p w:rsidR="00ED380D" w:rsidRPr="00ED380D" w:rsidRDefault="00ED380D" w:rsidP="00ED380D">
            <w:pPr>
              <w:pStyle w:val="TableParagraph"/>
              <w:ind w:left="108" w:right="21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Пользуются</w:t>
            </w:r>
            <w:r w:rsidR="006424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правилом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8" w:right="2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умножение.</w:t>
            </w:r>
          </w:p>
          <w:p w:rsidR="00ED380D" w:rsidRPr="00ED380D" w:rsidRDefault="00ED380D" w:rsidP="00ED380D">
            <w:pPr>
              <w:pStyle w:val="TableParagraph"/>
              <w:ind w:lef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Сокращают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8" w:right="3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Выделяют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целую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часть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неправильной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8" w:right="9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единицы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времени.</w:t>
            </w:r>
          </w:p>
          <w:p w:rsidR="00ED380D" w:rsidRPr="00ED380D" w:rsidRDefault="00ED380D" w:rsidP="00ED380D">
            <w:pPr>
              <w:pStyle w:val="TableParagraph"/>
              <w:ind w:left="108" w:right="3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Пользуются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таблицей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соотношения мер.</w:t>
            </w:r>
          </w:p>
          <w:p w:rsidR="00ED380D" w:rsidRPr="00ED380D" w:rsidRDefault="00ED380D" w:rsidP="00ED380D">
            <w:pPr>
              <w:pStyle w:val="TableParagraph"/>
              <w:ind w:left="108" w:right="14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Производят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разбор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условия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 2 действия, выделяют вопрос задачи, составляют краткую запись,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планируют ход решения задачи,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формулируют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ответ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52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20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Деление обыкновенных дробей на целое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33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Выполнение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арифметических действий деления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обыкновенных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дробей 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8" w:right="38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Преобразование дробей.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Решение задач способом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принятия</w:t>
            </w:r>
            <w:r w:rsidR="006424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общего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количества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единицу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3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left="107" w:right="30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Пользуются правилом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7" w:right="45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 деление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Сокращают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7" w:right="32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Выделяют целую часть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 неправильной дроб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и(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ind w:left="107" w:right="247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Решаютпростуюзадачув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1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36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Пользуются правилом деления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4" w:right="27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Сокращают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4" w:right="3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Выделяют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целую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часть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неправильной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4" w:right="37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Сравнивают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различные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способы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4" w:right="15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Производят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разбор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условия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 2-3 действия, выделяют вопрос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 составляют краткую запись, планируют ход решения задачи, формулируют ответ на вопрос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53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9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Единицы измерения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 1 см</w:t>
            </w:r>
            <w:proofErr w:type="gramStart"/>
            <w:r w:rsidRPr="00ED380D">
              <w:rPr>
                <w:i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; 1 дм</w:t>
            </w:r>
            <w:r w:rsidRPr="00ED380D">
              <w:rPr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ED380D">
              <w:rPr>
                <w:i/>
                <w:sz w:val="24"/>
                <w:szCs w:val="24"/>
                <w:lang w:val="ru-RU"/>
              </w:rPr>
              <w:t>;1мм</w:t>
            </w:r>
            <w:r w:rsidRPr="00ED380D">
              <w:rPr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ED380D">
              <w:rPr>
                <w:i/>
                <w:sz w:val="24"/>
                <w:szCs w:val="24"/>
                <w:lang w:val="ru-RU"/>
              </w:rPr>
              <w:t>; 1м</w:t>
            </w:r>
            <w:r w:rsidRPr="00ED380D">
              <w:rPr>
                <w:i/>
                <w:sz w:val="24"/>
                <w:szCs w:val="24"/>
                <w:vertAlign w:val="superscript"/>
                <w:lang w:val="ru-RU"/>
              </w:rPr>
              <w:t>2.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3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Единицы измерения площади: 1 кв. см (1 см²), 1 кв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.д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м(1дм²);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соотношение.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Арифметические задачи,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связанные с нахождением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98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единицы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измерения площади: 1 кв. мм(1 мм²), 1 кв. м (1 м²), 1кв. км (1 км²); их соотношения.</w:t>
            </w:r>
            <w:proofErr w:type="gramEnd"/>
          </w:p>
          <w:p w:rsidR="00904786" w:rsidRDefault="00ED380D" w:rsidP="00904786">
            <w:pPr>
              <w:pStyle w:val="TableParagraph"/>
              <w:ind w:left="107" w:right="18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Выражают числа, полученные при измерении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proofErr w:type="gramStart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 десятичных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дробях (легкие случаи).Решают задачу,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связанную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нахождением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 в1действие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6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единицы измеренияплощади:1кв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м(1мм²),1 кв.м</w:t>
            </w:r>
          </w:p>
          <w:p w:rsidR="00ED380D" w:rsidRPr="00ED380D" w:rsidRDefault="00ED380D" w:rsidP="00ED380D">
            <w:pPr>
              <w:pStyle w:val="TableParagraph"/>
              <w:ind w:left="104" w:right="27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(1 м²), 1 кв. км (1 км²); их соотношения.</w:t>
            </w:r>
          </w:p>
          <w:p w:rsidR="00ED380D" w:rsidRPr="00ED380D" w:rsidRDefault="00ED380D" w:rsidP="00ED380D">
            <w:pPr>
              <w:pStyle w:val="TableParagraph"/>
              <w:ind w:left="104" w:right="14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Выражают числа, полученные при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 площади, в десятичных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дробях</w:t>
            </w:r>
          </w:p>
          <w:p w:rsidR="00ED380D" w:rsidRPr="00ED380D" w:rsidRDefault="00ED380D" w:rsidP="00ED380D">
            <w:pPr>
              <w:pStyle w:val="TableParagraph"/>
              <w:ind w:left="104" w:right="35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задачи,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связанных с нахождением площади 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2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54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36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>Умножение</w:t>
            </w:r>
            <w:r w:rsidR="006424BE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и</w:t>
            </w:r>
            <w:r w:rsidR="006424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деле</w:t>
            </w:r>
            <w:r w:rsidRPr="00ED380D">
              <w:rPr>
                <w:i/>
                <w:sz w:val="24"/>
                <w:szCs w:val="24"/>
                <w:lang w:val="ru-RU"/>
              </w:rPr>
              <w:t>ние обыкновенных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 на целое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Выполнение арифметических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действий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обыкновенными</w:t>
            </w:r>
            <w:proofErr w:type="gramEnd"/>
          </w:p>
          <w:p w:rsidR="00ED380D" w:rsidRPr="00ED380D" w:rsidRDefault="006424BE" w:rsidP="00ED380D">
            <w:pPr>
              <w:pStyle w:val="TableParagraph"/>
              <w:ind w:left="108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д</w:t>
            </w:r>
            <w:r w:rsidRPr="00ED380D">
              <w:rPr>
                <w:i/>
                <w:sz w:val="24"/>
                <w:szCs w:val="24"/>
                <w:lang w:val="ru-RU"/>
              </w:rPr>
              <w:t>робями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308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Выполняют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устные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вычисления</w:t>
            </w:r>
            <w:proofErr w:type="spellEnd"/>
            <w:r w:rsidRPr="00ED380D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04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Выполняют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устные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вычисления</w:t>
            </w:r>
            <w:proofErr w:type="spellEnd"/>
            <w:r w:rsidRPr="00ED380D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55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109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pacing w:val="-1"/>
                <w:sz w:val="24"/>
                <w:szCs w:val="24"/>
              </w:rPr>
              <w:t>Нахождение</w:t>
            </w:r>
            <w:proofErr w:type="spellEnd"/>
            <w:r w:rsidR="006424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дроби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от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775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Нахождение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3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задач практиче</w:t>
            </w: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>ского</w:t>
            </w:r>
            <w:r w:rsidR="006424BE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>содержани</w:t>
            </w:r>
            <w:proofErr w:type="gramStart"/>
            <w:r w:rsidRPr="00ED380D">
              <w:rPr>
                <w:i/>
                <w:spacing w:val="-2"/>
                <w:sz w:val="24"/>
                <w:szCs w:val="24"/>
                <w:lang w:val="ru-RU"/>
              </w:rPr>
              <w:t>я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кредит,</w:t>
            </w:r>
            <w:r w:rsidRPr="00ED380D">
              <w:rPr>
                <w:i/>
                <w:sz w:val="24"/>
                <w:szCs w:val="24"/>
                <w:lang w:val="ru-RU"/>
              </w:rPr>
              <w:t>вклад,процентная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ставка)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случаи)Решают задачу в 1 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6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 дробь от числа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ешаютзадачув2-3действия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56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262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Таблицы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единиц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измерения</w:t>
            </w:r>
            <w:proofErr w:type="spell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площади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04786" w:rsidRDefault="00ED380D" w:rsidP="00904786">
            <w:pPr>
              <w:pStyle w:val="TableParagraph"/>
              <w:ind w:left="108" w:right="13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с таблицей единиц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измерения площади.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Соотношение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единиц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измерений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площади. Замена мелких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="006424BE" w:rsidRPr="00ED380D">
              <w:rPr>
                <w:i/>
                <w:sz w:val="24"/>
                <w:szCs w:val="24"/>
                <w:lang w:val="ru-RU"/>
              </w:rPr>
              <w:t>более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="006424BE">
              <w:rPr>
                <w:i/>
                <w:sz w:val="24"/>
                <w:szCs w:val="24"/>
                <w:lang w:val="ru-RU"/>
              </w:rPr>
              <w:t>к</w:t>
            </w:r>
            <w:r w:rsidR="006424BE" w:rsidRPr="00ED380D">
              <w:rPr>
                <w:i/>
                <w:sz w:val="24"/>
                <w:szCs w:val="24"/>
                <w:lang w:val="ru-RU"/>
              </w:rPr>
              <w:t>руп</w:t>
            </w:r>
            <w:r w:rsidR="00C574ED" w:rsidRPr="002721CF">
              <w:rPr>
                <w:i/>
                <w:sz w:val="24"/>
                <w:szCs w:val="24"/>
                <w:lang w:val="ru-RU"/>
              </w:rPr>
              <w:t>ными</w:t>
            </w:r>
            <w:proofErr w:type="gram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="00C574ED" w:rsidRPr="002721CF">
              <w:rPr>
                <w:i/>
                <w:sz w:val="24"/>
                <w:szCs w:val="24"/>
                <w:lang w:val="ru-RU"/>
              </w:rPr>
              <w:t>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н</w:t>
            </w:r>
            <w:r w:rsidR="00C574ED" w:rsidRPr="002721CF">
              <w:rPr>
                <w:i/>
                <w:sz w:val="24"/>
                <w:szCs w:val="24"/>
                <w:lang w:val="ru-RU"/>
              </w:rPr>
              <w:t>аоборот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2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lastRenderedPageBreak/>
              <w:t>Используют обозначение</w:t>
            </w:r>
            <w:r w:rsidR="006424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 (</w:t>
            </w:r>
            <w:r w:rsidRPr="00ED380D">
              <w:rPr>
                <w:i/>
                <w:sz w:val="24"/>
                <w:szCs w:val="24"/>
              </w:rPr>
              <w:t>S</w:t>
            </w:r>
            <w:r w:rsidRPr="00ED380D">
              <w:rPr>
                <w:i/>
                <w:sz w:val="24"/>
                <w:szCs w:val="24"/>
                <w:lang w:val="ru-RU"/>
              </w:rPr>
              <w:t>).</w:t>
            </w:r>
          </w:p>
          <w:p w:rsidR="00904786" w:rsidRDefault="00ED380D" w:rsidP="00904786">
            <w:pPr>
              <w:pStyle w:val="TableParagraph"/>
              <w:ind w:left="107" w:right="12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 мелкие меры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площади более крупными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proofErr w:type="gramEnd"/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6424BE">
              <w:rPr>
                <w:i/>
                <w:sz w:val="24"/>
                <w:szCs w:val="24"/>
                <w:lang w:val="ru-RU"/>
              </w:rPr>
              <w:t>м</w:t>
            </w:r>
            <w:r w:rsidRPr="00ED380D">
              <w:rPr>
                <w:i/>
                <w:sz w:val="24"/>
                <w:szCs w:val="24"/>
                <w:lang w:val="ru-RU"/>
              </w:rPr>
              <w:t>ощи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таблиц. Заменяют в примерах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 «сложени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е»</w:t>
            </w:r>
            <w:proofErr w:type="gramEnd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действием</w:t>
            </w:r>
            <w:r w:rsidRPr="00ED380D">
              <w:rPr>
                <w:i/>
                <w:sz w:val="24"/>
                <w:szCs w:val="24"/>
                <w:lang w:val="ru-RU"/>
              </w:rPr>
              <w:t>«умножение»,Пользуются правилом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 и деления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 на однозначное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 (легкие случаи)Выполняют примеры 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 и деление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 помощи калькулятора алгоритмов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5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lastRenderedPageBreak/>
              <w:t>Используют</w:t>
            </w:r>
            <w:r w:rsidR="006424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обозначение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площади(</w:t>
            </w:r>
            <w:r w:rsidRPr="00ED380D">
              <w:rPr>
                <w:i/>
                <w:sz w:val="24"/>
                <w:szCs w:val="24"/>
              </w:rPr>
              <w:t>S</w:t>
            </w:r>
            <w:r w:rsidRPr="00ED380D">
              <w:rPr>
                <w:i/>
                <w:sz w:val="24"/>
                <w:szCs w:val="24"/>
                <w:lang w:val="ru-RU"/>
              </w:rPr>
              <w:t>).</w:t>
            </w:r>
          </w:p>
          <w:p w:rsidR="00ED380D" w:rsidRPr="00ED380D" w:rsidRDefault="00ED380D" w:rsidP="00ED380D">
            <w:pPr>
              <w:pStyle w:val="TableParagraph"/>
              <w:spacing w:line="275" w:lineRule="exact"/>
              <w:ind w:left="10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мелкие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меры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более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крупными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наоборот. Заменяют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примерах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</w:t>
            </w:r>
          </w:p>
          <w:p w:rsidR="00ED380D" w:rsidRPr="00ED380D" w:rsidRDefault="00ED380D" w:rsidP="00ED380D">
            <w:pPr>
              <w:pStyle w:val="TableParagraph"/>
              <w:ind w:left="104" w:right="29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«сложение» действием «умножение», действие «вычитание» действие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м«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деление».</w:t>
            </w:r>
          </w:p>
          <w:p w:rsidR="00ED380D" w:rsidRPr="00ED380D" w:rsidRDefault="00ED380D" w:rsidP="00ED380D">
            <w:pPr>
              <w:pStyle w:val="TableParagraph"/>
              <w:ind w:left="104" w:right="22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Пользуются</w:t>
            </w:r>
            <w:r w:rsidR="006424B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правилом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 деления дроби на однозначное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4" w:right="3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 деление.</w:t>
            </w:r>
          </w:p>
          <w:p w:rsidR="00ED380D" w:rsidRPr="00ED380D" w:rsidRDefault="00ED380D" w:rsidP="00ED380D">
            <w:pPr>
              <w:pStyle w:val="TableParagraph"/>
              <w:spacing w:before="1"/>
              <w:ind w:lef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Сокращают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4" w:right="3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Выделяют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целую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часть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неправильной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дроби.</w:t>
            </w:r>
          </w:p>
          <w:p w:rsidR="00ED380D" w:rsidRPr="00ED380D" w:rsidRDefault="00ED380D" w:rsidP="00ED380D">
            <w:pPr>
              <w:pStyle w:val="TableParagraph"/>
              <w:ind w:left="104" w:right="1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единицы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времени.</w:t>
            </w:r>
          </w:p>
          <w:p w:rsidR="00ED380D" w:rsidRPr="00ED380D" w:rsidRDefault="00ED380D" w:rsidP="00ED380D">
            <w:pPr>
              <w:pStyle w:val="TableParagraph"/>
              <w:ind w:left="104" w:right="3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Пользуются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таблицей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соотношения</w:t>
            </w:r>
            <w:r w:rsidR="006424B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57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11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Нахождениечислапо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0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,1его доле. Подготовка к контрольной работе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42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Нахождениечислапо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0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,1егодоли.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3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задач практиче</w:t>
            </w: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>ского</w:t>
            </w:r>
            <w:r w:rsidR="0052722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>содержани</w:t>
            </w:r>
            <w:proofErr w:type="gramStart"/>
            <w:r w:rsidRPr="00ED380D">
              <w:rPr>
                <w:i/>
                <w:spacing w:val="-2"/>
                <w:sz w:val="24"/>
                <w:szCs w:val="24"/>
                <w:lang w:val="ru-RU"/>
              </w:rPr>
              <w:t>я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кредит,</w:t>
            </w:r>
            <w:r w:rsidRPr="00ED380D">
              <w:rPr>
                <w:i/>
                <w:sz w:val="24"/>
                <w:szCs w:val="24"/>
                <w:lang w:val="ru-RU"/>
              </w:rPr>
              <w:t>вклад,процентная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ставка)</w:t>
            </w:r>
          </w:p>
        </w:tc>
        <w:tc>
          <w:tcPr>
            <w:tcW w:w="2976" w:type="dxa"/>
          </w:tcPr>
          <w:p w:rsidR="00904786" w:rsidRDefault="00ED380D">
            <w:pPr>
              <w:pStyle w:val="TableParagraph"/>
              <w:ind w:left="107" w:right="24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доле.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 Решают</w:t>
            </w:r>
            <w:r w:rsidR="0052722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практического содержания (кредит, вклад, </w:t>
            </w:r>
            <w:r w:rsidR="00527220" w:rsidRPr="00ED380D">
              <w:rPr>
                <w:i/>
                <w:sz w:val="24"/>
                <w:szCs w:val="24"/>
                <w:lang w:val="ru-RU"/>
              </w:rPr>
              <w:t>процентна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я </w:t>
            </w:r>
            <w:r w:rsidR="00527220" w:rsidRPr="00ED380D">
              <w:rPr>
                <w:i/>
                <w:sz w:val="24"/>
                <w:szCs w:val="24"/>
                <w:lang w:val="ru-RU"/>
              </w:rPr>
              <w:t>ставка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)в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1действия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6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 число по одной его доле.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задачу практического содержани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я(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кредит,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вклад,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процентная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ставка) в3действия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56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Контрольная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работа</w:t>
            </w:r>
          </w:p>
          <w:p w:rsidR="00ED380D" w:rsidRPr="00ED380D" w:rsidRDefault="00ED380D" w:rsidP="00ED380D">
            <w:pPr>
              <w:pStyle w:val="TableParagraph"/>
              <w:ind w:right="12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№ 4 «Все действия с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обыкновенными дробями»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9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Работа по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разноуровневым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индивидуальным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карточкам</w:t>
            </w:r>
          </w:p>
          <w:p w:rsidR="00ED380D" w:rsidRPr="00ED380D" w:rsidRDefault="00ED380D" w:rsidP="00ED380D">
            <w:pPr>
              <w:pStyle w:val="TableParagraph"/>
              <w:ind w:left="108" w:right="241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– заданиям по теме. </w:t>
            </w:r>
            <w:proofErr w:type="spellStart"/>
            <w:r w:rsidRPr="00ED380D">
              <w:rPr>
                <w:i/>
                <w:sz w:val="24"/>
                <w:szCs w:val="24"/>
              </w:rPr>
              <w:t>Самопроверка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выполненных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4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задания контрольной работы с помощью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49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Выполняют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задания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контрольной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57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ind w:right="46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над ошибками.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Анализ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6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Разбор и исправление ошибок в заданиях, в которых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допущены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0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Исправляют ошибки, допущенные в контрольной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904786" w:rsidRDefault="00ED380D">
            <w:pPr>
              <w:pStyle w:val="TableParagraph"/>
              <w:ind w:left="104" w:right="1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Разбирают и исправляют ошибки,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д</w:t>
            </w:r>
            <w:r w:rsidR="00527220" w:rsidRPr="00ED380D">
              <w:rPr>
                <w:i/>
                <w:sz w:val="24"/>
                <w:szCs w:val="24"/>
                <w:lang w:val="ru-RU"/>
              </w:rPr>
              <w:t>опущенные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="00527220" w:rsidRPr="00ED380D">
              <w:rPr>
                <w:i/>
                <w:sz w:val="24"/>
                <w:szCs w:val="24"/>
                <w:lang w:val="ru-RU"/>
              </w:rPr>
              <w:t>в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="00527220"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="00527220"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696D2F">
        <w:trPr>
          <w:trHeight w:val="421"/>
        </w:trPr>
        <w:tc>
          <w:tcPr>
            <w:tcW w:w="777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58</w:t>
            </w:r>
          </w:p>
        </w:tc>
        <w:tc>
          <w:tcPr>
            <w:tcW w:w="2086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Площадь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9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и вычисление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формуле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2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Вычисляют площадь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квадрата, решают задачи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площадей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квадратов.</w:t>
            </w:r>
          </w:p>
          <w:p w:rsidR="00ED380D" w:rsidRPr="00ED380D" w:rsidRDefault="00ED380D" w:rsidP="00ED380D">
            <w:pPr>
              <w:pStyle w:val="TableParagraph"/>
              <w:ind w:left="107" w:right="9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Заменяют мелкие меры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более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крупными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т(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Вычисляют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квадрата,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задачи на нахождение площадей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квадратов.</w:t>
            </w:r>
          </w:p>
          <w:p w:rsidR="00ED380D" w:rsidRPr="00ED380D" w:rsidRDefault="00ED380D" w:rsidP="00ED380D">
            <w:pPr>
              <w:pStyle w:val="TableParagraph"/>
              <w:ind w:left="104" w:right="3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мелкие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меры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более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крупными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наоборот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15876" w:type="dxa"/>
            <w:gridSpan w:val="11"/>
          </w:tcPr>
          <w:p w:rsidR="00ED380D" w:rsidRPr="00ED380D" w:rsidRDefault="00ED380D" w:rsidP="00ED380D">
            <w:pPr>
              <w:pStyle w:val="TableParagraph"/>
              <w:ind w:left="108" w:right="108"/>
              <w:jc w:val="center"/>
              <w:rPr>
                <w:b/>
                <w:i/>
                <w:sz w:val="24"/>
                <w:szCs w:val="24"/>
              </w:rPr>
            </w:pPr>
            <w:r w:rsidRPr="00ED380D">
              <w:rPr>
                <w:b/>
                <w:i/>
                <w:sz w:val="24"/>
                <w:szCs w:val="24"/>
              </w:rPr>
              <w:lastRenderedPageBreak/>
              <w:t xml:space="preserve">III четверть-41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час</w:t>
            </w:r>
            <w:proofErr w:type="spellEnd"/>
          </w:p>
        </w:tc>
      </w:tr>
      <w:tr w:rsidR="00ED380D" w:rsidRPr="00ED380D" w:rsidTr="00ED380D">
        <w:trPr>
          <w:trHeight w:val="421"/>
        </w:trPr>
        <w:tc>
          <w:tcPr>
            <w:tcW w:w="15876" w:type="dxa"/>
            <w:gridSpan w:val="11"/>
          </w:tcPr>
          <w:p w:rsidR="00904786" w:rsidRDefault="00ED380D">
            <w:pPr>
              <w:pStyle w:val="TableParagraph"/>
              <w:ind w:left="108" w:right="108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ED380D">
              <w:rPr>
                <w:b/>
                <w:i/>
                <w:sz w:val="24"/>
                <w:szCs w:val="24"/>
                <w:lang w:val="ru-RU"/>
              </w:rPr>
              <w:t>Десятичныедробиичисла</w:t>
            </w:r>
            <w:proofErr w:type="gramStart"/>
            <w:r w:rsidRPr="00ED380D">
              <w:rPr>
                <w:b/>
                <w:i/>
                <w:sz w:val="24"/>
                <w:szCs w:val="24"/>
                <w:lang w:val="ru-RU"/>
              </w:rPr>
              <w:t>,п</w:t>
            </w:r>
            <w:proofErr w:type="gramEnd"/>
            <w:r w:rsidRPr="00ED380D">
              <w:rPr>
                <w:b/>
                <w:i/>
                <w:sz w:val="24"/>
                <w:szCs w:val="24"/>
                <w:lang w:val="ru-RU"/>
              </w:rPr>
              <w:t>олученныеприизмерении-</w:t>
            </w:r>
            <w:r w:rsidR="00527220">
              <w:rPr>
                <w:b/>
                <w:i/>
                <w:sz w:val="24"/>
                <w:szCs w:val="24"/>
                <w:lang w:val="ru-RU"/>
              </w:rPr>
              <w:t>19</w:t>
            </w:r>
            <w:r w:rsidR="00527220" w:rsidRPr="00ED380D">
              <w:rPr>
                <w:b/>
                <w:i/>
                <w:sz w:val="24"/>
                <w:szCs w:val="24"/>
                <w:lang w:val="ru-RU"/>
              </w:rPr>
              <w:t>часов</w:t>
            </w: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605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59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352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Десятичные дроби.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 десятичных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3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сложения.</w:t>
            </w:r>
          </w:p>
          <w:p w:rsidR="00ED380D" w:rsidRPr="00ED380D" w:rsidRDefault="00ED380D" w:rsidP="00ED380D">
            <w:pPr>
              <w:pStyle w:val="TableParagraph"/>
              <w:ind w:left="108" w:right="2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Письменные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 с десятичными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</w:p>
          <w:p w:rsidR="00ED380D" w:rsidRPr="00ED380D" w:rsidRDefault="00ED380D" w:rsidP="00ED380D">
            <w:pPr>
              <w:pStyle w:val="TableParagraph"/>
              <w:ind w:left="108" w:right="17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содержащие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отношения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«б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ольше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на…»,</w:t>
            </w:r>
          </w:p>
          <w:p w:rsidR="00ED380D" w:rsidRPr="00527220" w:rsidRDefault="00C574ED" w:rsidP="00ED380D">
            <w:pPr>
              <w:pStyle w:val="TableParagraph"/>
              <w:ind w:left="108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меньше</w:t>
            </w:r>
            <w:proofErr w:type="spellEnd"/>
            <w:proofErr w:type="gram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на</w:t>
            </w:r>
            <w:proofErr w:type="spellEnd"/>
            <w:r>
              <w:rPr>
                <w:i/>
                <w:sz w:val="24"/>
                <w:szCs w:val="24"/>
              </w:rPr>
              <w:t>…»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7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Читают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 и десятичные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дроби, записывают их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под диктовку (легкие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 Выполняют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 с десятичными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меры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 (легкие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39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Решают задачу, </w:t>
            </w:r>
            <w:r w:rsidRPr="00ED380D">
              <w:rPr>
                <w:i/>
                <w:sz w:val="24"/>
                <w:szCs w:val="24"/>
                <w:lang w:val="ru-RU"/>
              </w:rPr>
              <w:t>содержащ</w:t>
            </w:r>
            <w:r w:rsidR="00527220">
              <w:rPr>
                <w:i/>
                <w:sz w:val="24"/>
                <w:szCs w:val="24"/>
                <w:lang w:val="ru-RU"/>
              </w:rPr>
              <w:t>у</w:t>
            </w:r>
            <w:r w:rsidRPr="00ED380D">
              <w:rPr>
                <w:i/>
                <w:sz w:val="24"/>
                <w:szCs w:val="24"/>
                <w:lang w:val="ru-RU"/>
              </w:rPr>
              <w:t>ю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отношения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«б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ольше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на…»,«меньше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на…»в1действие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Читают целые числа и десятичные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дроби, записывают их под диктовку. Выполняют арифметические действия с десятичными дробями. Составляют примеры насложениедробей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.С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окращаютдесятичныедроби.Записываютдесятичныедроби,выражаяихводи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наковыхдолях.</w:t>
            </w:r>
            <w:r w:rsidRPr="00ED380D">
              <w:rPr>
                <w:i/>
                <w:sz w:val="24"/>
                <w:szCs w:val="24"/>
                <w:lang w:val="ru-RU"/>
              </w:rPr>
              <w:t>Решаютзадачу,содержащую отношения «больше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на…», «меньше на…» в 2-3 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605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60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229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Вычитание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десятичных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8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действий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вычитания.</w:t>
            </w:r>
          </w:p>
          <w:p w:rsidR="00ED380D" w:rsidRPr="00ED380D" w:rsidRDefault="00ED380D" w:rsidP="00ED380D">
            <w:pPr>
              <w:pStyle w:val="TableParagraph"/>
              <w:ind w:left="108" w:right="2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Письменные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 с десятичными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</w:p>
          <w:p w:rsidR="00ED380D" w:rsidRPr="00ED380D" w:rsidRDefault="00ED380D" w:rsidP="00ED380D">
            <w:pPr>
              <w:pStyle w:val="TableParagraph"/>
              <w:ind w:left="108"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задач,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содержащих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отношения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«б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ольше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на…»,</w:t>
            </w:r>
          </w:p>
          <w:p w:rsidR="00ED380D" w:rsidRPr="00527220" w:rsidRDefault="00C574ED" w:rsidP="00ED380D">
            <w:pPr>
              <w:pStyle w:val="TableParagraph"/>
              <w:ind w:left="108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меньше</w:t>
            </w:r>
            <w:proofErr w:type="spellEnd"/>
            <w:proofErr w:type="gram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на</w:t>
            </w:r>
            <w:proofErr w:type="spellEnd"/>
            <w:r>
              <w:rPr>
                <w:i/>
                <w:sz w:val="24"/>
                <w:szCs w:val="24"/>
              </w:rPr>
              <w:t>…»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3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left="107" w:right="12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Читают целые числа 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десятичные дроби, 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записывать их под диктовк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у(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 случаи)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арифметические действия с десятичными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</w:p>
          <w:p w:rsidR="00ED380D" w:rsidRPr="00ED380D" w:rsidRDefault="00ED380D" w:rsidP="00ED380D">
            <w:pPr>
              <w:pStyle w:val="TableParagraph"/>
              <w:ind w:left="107" w:right="1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примеры на вычитание десятичных дробей (легкие случаи). Решают задачи в 1 действия, содержащие отношения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«б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ольше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на…»,</w:t>
            </w:r>
          </w:p>
          <w:p w:rsidR="00ED380D" w:rsidRPr="00ED380D" w:rsidRDefault="00ED380D" w:rsidP="00ED380D">
            <w:pPr>
              <w:pStyle w:val="TableParagraph"/>
              <w:ind w:left="10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«меньше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 устные вычисления.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Читают целые числа и десятичные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дроби,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записывать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под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диктовку</w:t>
            </w:r>
            <w:proofErr w:type="gramStart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ыполняют арифметические действия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десятичными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</w:p>
          <w:p w:rsidR="00ED380D" w:rsidRPr="00ED380D" w:rsidRDefault="00ED380D" w:rsidP="00ED380D">
            <w:pPr>
              <w:pStyle w:val="TableParagraph"/>
              <w:ind w:left="104" w:right="10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Воспроизводят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устной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речи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 письменного вычитания в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процессе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решения примеров.</w:t>
            </w:r>
          </w:p>
          <w:p w:rsidR="00ED380D" w:rsidRPr="00ED380D" w:rsidRDefault="00ED380D" w:rsidP="00ED380D">
            <w:pPr>
              <w:pStyle w:val="TableParagraph"/>
              <w:ind w:left="104" w:right="1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Составлять примеры на вычитание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left="104" w:right="21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Сокращают десятичные дроби.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Записывают десятичные дроби,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выражая их в одинаковых доляхРешаютзадачив2-3действия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,с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о-держащие отношения «больше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на…»,«меньше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на…».</w:t>
            </w:r>
          </w:p>
          <w:p w:rsidR="00ED380D" w:rsidRPr="00ED380D" w:rsidRDefault="00ED380D" w:rsidP="00ED380D">
            <w:pPr>
              <w:pStyle w:val="TableParagraph"/>
              <w:spacing w:line="257" w:lineRule="exact"/>
              <w:ind w:left="104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lastRenderedPageBreak/>
              <w:t>Планируют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ход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решения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61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607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Площадь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37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и вычисление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 xml:space="preserve">площади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прямоугольника</w:t>
            </w:r>
            <w:r w:rsidR="0052722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формуле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1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 площадь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прямоугольника,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 на нахождение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площадей</w:t>
            </w:r>
            <w:r w:rsidR="0052722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прямоугольни</w:t>
            </w:r>
            <w:proofErr w:type="spellEnd"/>
          </w:p>
          <w:p w:rsidR="00ED380D" w:rsidRPr="00ED380D" w:rsidRDefault="00ED380D" w:rsidP="00ED380D">
            <w:pPr>
              <w:pStyle w:val="TableParagraph"/>
              <w:spacing w:line="257" w:lineRule="exact"/>
              <w:ind w:left="107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ков</w:t>
            </w:r>
            <w:proofErr w:type="spellEnd"/>
            <w:r w:rsidRPr="00ED380D">
              <w:rPr>
                <w:i/>
                <w:sz w:val="24"/>
                <w:szCs w:val="24"/>
              </w:rPr>
              <w:t>(</w:t>
            </w:r>
            <w:proofErr w:type="spellStart"/>
            <w:r w:rsidRPr="00ED380D">
              <w:rPr>
                <w:i/>
                <w:sz w:val="24"/>
                <w:szCs w:val="24"/>
              </w:rPr>
              <w:t>легкие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случаи</w:t>
            </w:r>
            <w:proofErr w:type="spellEnd"/>
            <w:r w:rsidRPr="00ED380D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4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прямоугольника, решают задачи на нахождение площадей прямоугольников.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Заменяют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мелкие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меры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</w:p>
          <w:p w:rsidR="00ED380D" w:rsidRPr="00ED380D" w:rsidRDefault="00591932" w:rsidP="00ED380D">
            <w:pPr>
              <w:pStyle w:val="TableParagraph"/>
              <w:spacing w:line="257" w:lineRule="exact"/>
              <w:ind w:left="10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>б</w:t>
            </w:r>
            <w:proofErr w:type="spellStart"/>
            <w:r w:rsidR="00ED380D" w:rsidRPr="00ED380D">
              <w:rPr>
                <w:i/>
                <w:sz w:val="24"/>
                <w:szCs w:val="24"/>
              </w:rPr>
              <w:t>олее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D380D" w:rsidRPr="00ED380D">
              <w:rPr>
                <w:i/>
                <w:sz w:val="24"/>
                <w:szCs w:val="24"/>
              </w:rPr>
              <w:t>крупными</w:t>
            </w:r>
            <w:proofErr w:type="spellEnd"/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</w:rPr>
              <w:t>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D380D" w:rsidRPr="00ED380D">
              <w:rPr>
                <w:i/>
                <w:sz w:val="24"/>
                <w:szCs w:val="24"/>
              </w:rPr>
              <w:t>наоборот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62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196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pacing w:val="-2"/>
                <w:sz w:val="24"/>
                <w:szCs w:val="24"/>
              </w:rPr>
              <w:t>Умножение</w:t>
            </w:r>
            <w:proofErr w:type="spellEnd"/>
            <w:r w:rsidRPr="00ED380D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pacing w:val="-1"/>
                <w:sz w:val="24"/>
                <w:szCs w:val="24"/>
              </w:rPr>
              <w:t>десятич</w:t>
            </w:r>
            <w:r w:rsidRPr="00ED380D">
              <w:rPr>
                <w:i/>
                <w:sz w:val="24"/>
                <w:szCs w:val="24"/>
              </w:rPr>
              <w:t>ных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дробей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на10,100,1000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04786" w:rsidRDefault="00ED380D">
            <w:pPr>
              <w:pStyle w:val="TableParagraph"/>
              <w:ind w:left="108" w:right="15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Отработка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 десятичной дроби на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круглые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десятки,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решение примеров, решение простых и составных задач на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увеличение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="00527220" w:rsidRPr="00ED380D">
              <w:rPr>
                <w:i/>
                <w:sz w:val="24"/>
                <w:szCs w:val="24"/>
                <w:lang w:val="ru-RU"/>
              </w:rPr>
              <w:t>в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н</w:t>
            </w:r>
            <w:r w:rsidR="00527220" w:rsidRPr="00ED380D">
              <w:rPr>
                <w:i/>
                <w:sz w:val="24"/>
                <w:szCs w:val="24"/>
                <w:lang w:val="ru-RU"/>
              </w:rPr>
              <w:t>есколько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="00527220"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55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 алгоритм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умножения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десятичной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 дроби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круглые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десятки.</w:t>
            </w:r>
          </w:p>
          <w:p w:rsidR="00ED380D" w:rsidRPr="00ED380D" w:rsidRDefault="00ED380D" w:rsidP="00ED380D">
            <w:pPr>
              <w:pStyle w:val="TableParagraph"/>
              <w:tabs>
                <w:tab w:val="left" w:pos="1496"/>
              </w:tabs>
              <w:ind w:left="107" w:right="150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Решают простые задачив1действие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увеличение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  <w:proofErr w:type="gramEnd"/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9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м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</w:t>
            </w:r>
            <w:r w:rsidR="00527220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 дроби на круглые десятки. Решают простые и составные задачи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2-3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увеличение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</w:t>
            </w:r>
            <w:r w:rsidR="00BD3C41">
              <w:rPr>
                <w:i/>
                <w:sz w:val="24"/>
                <w:szCs w:val="24"/>
                <w:lang w:val="ru-RU"/>
              </w:rPr>
              <w:t>з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63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184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Деление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десятичных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дробей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на10,100,1000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2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Отработка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 десятичной дроби 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круглые десятки, решение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примеров, решение простых и составных задач 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уменьшение в несколько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15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уменьшение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tabs>
                <w:tab w:val="left" w:pos="941"/>
              </w:tabs>
              <w:ind w:left="107" w:right="1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</w:t>
            </w:r>
            <w:r w:rsidRPr="00ED380D">
              <w:rPr>
                <w:i/>
                <w:sz w:val="24"/>
                <w:szCs w:val="24"/>
                <w:lang w:val="ru-RU"/>
              </w:rPr>
              <w:tab/>
              <w:t>десятичной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 на круглые десятки.</w:t>
            </w:r>
          </w:p>
          <w:p w:rsidR="00ED380D" w:rsidRPr="00ED380D" w:rsidRDefault="00ED380D" w:rsidP="00ED380D">
            <w:pPr>
              <w:pStyle w:val="TableParagraph"/>
              <w:ind w:left="107" w:right="1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простые задачив1действиенауменьшение в несколько раз при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4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деления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 дроби на круглые десятки.</w:t>
            </w:r>
          </w:p>
          <w:p w:rsidR="00ED380D" w:rsidRPr="00ED380D" w:rsidRDefault="00ED380D" w:rsidP="00ED380D">
            <w:pPr>
              <w:pStyle w:val="TableParagraph"/>
              <w:ind w:left="104" w:right="339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и составные задачи в 2-3 действия на уменьшение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64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15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Единицы измеренияземельныхплощадей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1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га; 1а; их соотношения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BD3C41" w:rsidRDefault="00ED380D" w:rsidP="00ED380D">
            <w:pPr>
              <w:pStyle w:val="TableParagraph"/>
              <w:ind w:left="108" w:right="15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с таблицей «Ед</w:t>
            </w:r>
            <w:r w:rsidRPr="00ED380D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ED380D">
              <w:rPr>
                <w:i/>
                <w:sz w:val="24"/>
                <w:szCs w:val="24"/>
                <w:lang w:val="ru-RU"/>
              </w:rPr>
              <w:t>ницы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измерения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земельных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площадей 1 га; 1а их соотношения». </w:t>
            </w:r>
            <w:proofErr w:type="spellStart"/>
            <w:r w:rsidR="00C574ED">
              <w:rPr>
                <w:i/>
                <w:sz w:val="24"/>
                <w:szCs w:val="24"/>
              </w:rPr>
              <w:lastRenderedPageBreak/>
              <w:t>Арифметические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задачи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C574ED">
              <w:rPr>
                <w:i/>
                <w:sz w:val="24"/>
                <w:szCs w:val="24"/>
              </w:rPr>
              <w:t>связанные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с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нахождением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площади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0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Называют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единицы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измерения земельных площа-дей:1га,1а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.С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оотноше-</w:t>
            </w:r>
          </w:p>
          <w:p w:rsidR="00ED380D" w:rsidRPr="00ED380D" w:rsidRDefault="00ED380D" w:rsidP="00ED380D">
            <w:pPr>
              <w:pStyle w:val="TableParagraph"/>
              <w:ind w:left="107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ния: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1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а =100 м², 1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га=</w:t>
            </w:r>
            <w:proofErr w:type="spellEnd"/>
          </w:p>
          <w:p w:rsidR="00ED380D" w:rsidRPr="00ED380D" w:rsidRDefault="00ED380D" w:rsidP="00ED380D">
            <w:pPr>
              <w:pStyle w:val="TableParagraph"/>
              <w:ind w:left="107" w:right="16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100 а, 1 га = 10 000 м² 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соотношение.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 преобразование с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3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Решаютзадачув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1</w:t>
            </w:r>
            <w:proofErr w:type="gramEnd"/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схеме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1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Называют единицы измерения зе-мельныхплощадей:1га,1а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.С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оот-ношения:1 а =100 м², 1 га=100 а,</w:t>
            </w:r>
          </w:p>
          <w:p w:rsidR="00ED380D" w:rsidRPr="00ED380D" w:rsidRDefault="00ED380D" w:rsidP="00ED380D">
            <w:pPr>
              <w:pStyle w:val="TableParagraph"/>
              <w:ind w:left="104" w:right="15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1га=10000м²иихсоотношение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.В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ыполняютпреобразование.</w:t>
            </w:r>
          </w:p>
          <w:p w:rsidR="00ED380D" w:rsidRPr="00ED380D" w:rsidRDefault="00ED380D" w:rsidP="00ED380D">
            <w:pPr>
              <w:pStyle w:val="TableParagraph"/>
              <w:ind w:lef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Решаютзадачув3действия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65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20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Выражение чисел,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измерении десятичной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2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с таблицами мер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длины, массы, стоимости.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Устное сложение и вычитание целых чисел и десятичных дробей, сравнение. Замена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измерении величин,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десятичными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 Решение примеров и составных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алгоритму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сложения и вычитания чисел, полученных при измерении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9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Выражают целые числа,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 стоимости, длины,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массы, в десятичных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дробях (легкие случаи)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Выражают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десятичные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3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дроби,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стоимости, длины, массы, в целых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х(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случаи).Решают задачу в 1 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Выражают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полученные при измерении стоимости,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д</w:t>
            </w:r>
            <w:r w:rsidR="00BD3C41" w:rsidRPr="00ED380D">
              <w:rPr>
                <w:i/>
                <w:sz w:val="24"/>
                <w:szCs w:val="24"/>
                <w:lang w:val="ru-RU"/>
              </w:rPr>
              <w:t>лины</w:t>
            </w:r>
            <w:r w:rsidRPr="00ED380D">
              <w:rPr>
                <w:i/>
                <w:sz w:val="24"/>
                <w:szCs w:val="24"/>
                <w:lang w:val="ru-RU"/>
              </w:rPr>
              <w:t>, массы, в десятичных дробях.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4" w:right="21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Выражают десятичные дроби, полученные при измерении стоимости, длины, массы, в целых числах. </w:t>
            </w:r>
            <w:proofErr w:type="spellStart"/>
            <w:r w:rsidRPr="00ED380D">
              <w:rPr>
                <w:i/>
                <w:sz w:val="24"/>
                <w:szCs w:val="24"/>
              </w:rPr>
              <w:t>Решают</w:t>
            </w:r>
            <w:proofErr w:type="spellEnd"/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задачу</w:t>
            </w:r>
            <w:proofErr w:type="spellEnd"/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в2-3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66</w:t>
            </w:r>
          </w:p>
        </w:tc>
        <w:tc>
          <w:tcPr>
            <w:tcW w:w="1870" w:type="dxa"/>
          </w:tcPr>
          <w:p w:rsidR="00904786" w:rsidRDefault="00BD3C41">
            <w:pPr>
              <w:pStyle w:val="TableParagraph"/>
              <w:ind w:right="21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>
              <w:rPr>
                <w:i/>
                <w:sz w:val="24"/>
                <w:szCs w:val="24"/>
                <w:lang w:val="ru-RU"/>
              </w:rPr>
              <w:t xml:space="preserve"> ч</w:t>
            </w:r>
            <w:r w:rsidRPr="00ED380D">
              <w:rPr>
                <w:i/>
                <w:sz w:val="24"/>
                <w:szCs w:val="24"/>
                <w:lang w:val="ru-RU"/>
              </w:rPr>
              <w:t>исел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,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полученных при измерении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BD3C41" w:rsidRDefault="00ED380D" w:rsidP="00ED380D">
            <w:pPr>
              <w:pStyle w:val="TableParagraph"/>
              <w:ind w:left="108" w:right="17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простых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составных примеров на сложение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 полученных при измерении, превращённых в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десятичные дроби с названием компонентов. </w:t>
            </w:r>
            <w:proofErr w:type="spellStart"/>
            <w:r w:rsidR="00C574ED">
              <w:rPr>
                <w:i/>
                <w:sz w:val="24"/>
                <w:szCs w:val="24"/>
              </w:rPr>
              <w:t>Решение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задач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на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нахождение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суммы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="00C574ED">
              <w:rPr>
                <w:i/>
                <w:sz w:val="24"/>
                <w:szCs w:val="24"/>
              </w:rPr>
              <w:t>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остатка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Складывают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полученные при измерении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длины,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массы, выраженные целыми числами и десятичными дробями (легкие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337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Решают</w:t>
            </w:r>
            <w:proofErr w:type="spellEnd"/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задачу</w:t>
            </w:r>
            <w:proofErr w:type="spellEnd"/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в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9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Складывают числа, полученные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 измерении стоимости, длины,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массы, выраженные целыми числами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десятичными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</w:p>
          <w:p w:rsidR="00ED380D" w:rsidRPr="00ED380D" w:rsidRDefault="00ED380D" w:rsidP="00ED380D">
            <w:pPr>
              <w:pStyle w:val="TableParagraph"/>
              <w:ind w:left="104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Решают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задачу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в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2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67</w:t>
            </w:r>
          </w:p>
        </w:tc>
        <w:tc>
          <w:tcPr>
            <w:tcW w:w="1870" w:type="dxa"/>
          </w:tcPr>
          <w:p w:rsidR="00ED380D" w:rsidRPr="00BD3C41" w:rsidRDefault="00ED380D" w:rsidP="00ED380D">
            <w:pPr>
              <w:pStyle w:val="TableParagraph"/>
              <w:ind w:right="316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Длина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окружности.Сектор</w:t>
            </w:r>
            <w:proofErr w:type="spellEnd"/>
            <w:r w:rsidRPr="00ED380D">
              <w:rPr>
                <w:i/>
                <w:sz w:val="24"/>
                <w:szCs w:val="24"/>
              </w:rPr>
              <w:t>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сегмент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8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Знакомство с формулами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длины окружности: С = 2 </w:t>
            </w:r>
            <w:proofErr w:type="spellStart"/>
            <w:r w:rsidRPr="00ED380D">
              <w:rPr>
                <w:i/>
                <w:sz w:val="24"/>
                <w:szCs w:val="24"/>
              </w:rPr>
              <w:t>πR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>(С =</w:t>
            </w:r>
            <w:proofErr w:type="spellStart"/>
            <w:r w:rsidRPr="00ED380D">
              <w:rPr>
                <w:i/>
                <w:sz w:val="24"/>
                <w:szCs w:val="24"/>
              </w:rPr>
              <w:t>πD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>).</w:t>
            </w:r>
          </w:p>
          <w:p w:rsidR="00ED380D" w:rsidRPr="00ED380D" w:rsidRDefault="00ED380D" w:rsidP="00ED380D">
            <w:pPr>
              <w:pStyle w:val="TableParagraph"/>
              <w:ind w:left="108" w:right="22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длины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окружности.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37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Выделение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сектора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сегмента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0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окружности. Выделяют в них сектора 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сегменты.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Находят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длину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окружности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формуле</w:t>
            </w:r>
          </w:p>
        </w:tc>
        <w:tc>
          <w:tcPr>
            <w:tcW w:w="4225" w:type="dxa"/>
            <w:gridSpan w:val="2"/>
          </w:tcPr>
          <w:p w:rsidR="00BD3C41" w:rsidRDefault="00ED380D" w:rsidP="00ED380D">
            <w:pPr>
              <w:pStyle w:val="TableParagraph"/>
              <w:spacing w:line="275" w:lineRule="exact"/>
              <w:ind w:lef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длину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окружности:</w:t>
            </w:r>
          </w:p>
          <w:p w:rsidR="00904786" w:rsidRDefault="00ED380D" w:rsidP="00904786">
            <w:pPr>
              <w:pStyle w:val="TableParagraph"/>
              <w:spacing w:line="275" w:lineRule="exact"/>
              <w:ind w:lef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С=2 </w:t>
            </w:r>
            <w:proofErr w:type="spellStart"/>
            <w:r w:rsidRPr="00ED380D">
              <w:rPr>
                <w:i/>
                <w:sz w:val="24"/>
                <w:szCs w:val="24"/>
              </w:rPr>
              <w:t>πR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 xml:space="preserve"> (С=</w:t>
            </w:r>
            <w:proofErr w:type="spellStart"/>
            <w:r w:rsidRPr="00ED380D">
              <w:rPr>
                <w:i/>
                <w:sz w:val="24"/>
                <w:szCs w:val="24"/>
              </w:rPr>
              <w:t>πD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>).</w:t>
            </w:r>
          </w:p>
          <w:p w:rsidR="00ED380D" w:rsidRPr="00BD3C41" w:rsidRDefault="00ED380D" w:rsidP="00ED380D">
            <w:pPr>
              <w:pStyle w:val="TableParagraph"/>
              <w:ind w:left="104" w:right="56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окружности.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Выделяют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них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сектора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сегменты.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Находят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длину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окружности</w:t>
            </w:r>
            <w:proofErr w:type="spellEnd"/>
          </w:p>
        </w:tc>
        <w:tc>
          <w:tcPr>
            <w:tcW w:w="1276" w:type="dxa"/>
          </w:tcPr>
          <w:p w:rsidR="00ED380D" w:rsidRPr="00BD3C41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BD3C41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68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27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Вычитание чисел,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измерении. Подготовка к контрольной работе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ED380D" w:rsidRPr="00BD3C41" w:rsidRDefault="00ED380D" w:rsidP="00ED380D">
            <w:pPr>
              <w:pStyle w:val="TableParagraph"/>
              <w:ind w:left="108" w:right="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простых 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составных примеров на вычитание чисел, полученных при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превращённых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в десятичные дроби с названием компонентов. </w:t>
            </w:r>
            <w:proofErr w:type="spellStart"/>
            <w:r w:rsidR="00C574ED">
              <w:rPr>
                <w:i/>
                <w:sz w:val="24"/>
                <w:szCs w:val="24"/>
              </w:rPr>
              <w:t>Решение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задач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на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нахождение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суммы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="00C574ED">
              <w:rPr>
                <w:i/>
                <w:sz w:val="24"/>
                <w:szCs w:val="24"/>
              </w:rPr>
              <w:t>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остатка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Вычитают числа, полученные при измерении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длины,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массы, выраженные целыми числами и десятичными дробями (легкие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337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Решают</w:t>
            </w:r>
            <w:proofErr w:type="spellEnd"/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задачу</w:t>
            </w:r>
            <w:proofErr w:type="spellEnd"/>
            <w:r w:rsidR="00591932">
              <w:rPr>
                <w:i/>
                <w:sz w:val="24"/>
                <w:szCs w:val="24"/>
                <w:lang w:val="ru-RU"/>
              </w:rPr>
              <w:t xml:space="preserve">  </w:t>
            </w:r>
            <w:r w:rsidRPr="00ED380D">
              <w:rPr>
                <w:i/>
                <w:sz w:val="24"/>
                <w:szCs w:val="24"/>
              </w:rPr>
              <w:t>в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Вычитают числа, полученные при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 стоимости, длины,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массы, выраженные целыми числами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десятичными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и(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ind w:left="104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Решаютзадачув3действия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63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69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Контрольная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работа</w:t>
            </w:r>
          </w:p>
          <w:p w:rsidR="00ED380D" w:rsidRPr="00ED380D" w:rsidRDefault="00ED380D" w:rsidP="00ED380D">
            <w:pPr>
              <w:pStyle w:val="TableParagraph"/>
              <w:ind w:right="347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№ 5 по теме: «Сложение и вычитание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 полученных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07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Работа по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разноуровневым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индивидуальным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карточкам</w:t>
            </w:r>
          </w:p>
          <w:p w:rsidR="00ED380D" w:rsidRPr="00ED380D" w:rsidRDefault="00ED380D" w:rsidP="00ED380D">
            <w:pPr>
              <w:pStyle w:val="TableParagraph"/>
              <w:ind w:left="108" w:right="25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– заданиям по теме. Самопроверка выполненных заданий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4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задания контрольной работы с помощью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49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Выполняют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задания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контрольной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350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70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46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над ошибками.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Анализ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ind w:left="0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6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Разбор и исправление ошибок в заданиях, в которых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допущены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0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Исправляют ошибки, допущенные в контрольной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1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Разбирают и исправляют ошибки,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допущенные в контрольной работе.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350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71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Площадь</w:t>
            </w:r>
            <w:proofErr w:type="spellEnd"/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43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круга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формуле:</w:t>
            </w:r>
            <w:r w:rsidRPr="00ED380D">
              <w:rPr>
                <w:i/>
                <w:sz w:val="24"/>
                <w:szCs w:val="24"/>
              </w:rPr>
              <w:t>S</w:t>
            </w:r>
            <w:r w:rsidRPr="00ED380D">
              <w:rPr>
                <w:i/>
                <w:sz w:val="24"/>
                <w:szCs w:val="24"/>
                <w:lang w:val="ru-RU"/>
              </w:rPr>
              <w:t>=</w:t>
            </w:r>
            <w:proofErr w:type="spellStart"/>
            <w:r w:rsidRPr="00ED380D">
              <w:rPr>
                <w:i/>
                <w:sz w:val="24"/>
                <w:szCs w:val="24"/>
              </w:rPr>
              <w:t>πR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>².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37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Решение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геометрических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 круга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56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lastRenderedPageBreak/>
              <w:t xml:space="preserve">Вычисляют </w:t>
            </w:r>
            <w:r w:rsidRPr="00ED380D">
              <w:rPr>
                <w:i/>
                <w:sz w:val="24"/>
                <w:szCs w:val="24"/>
                <w:lang w:val="ru-RU"/>
              </w:rPr>
              <w:t>площадь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круга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формуле.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11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нахождение площади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круг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Вычисляют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круга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формуле.</w:t>
            </w:r>
          </w:p>
          <w:p w:rsidR="00904786" w:rsidRDefault="00ED380D">
            <w:pPr>
              <w:pStyle w:val="TableParagraph"/>
              <w:ind w:left="104" w:right="58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="00BD3C41"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н</w:t>
            </w:r>
            <w:r w:rsidR="00BD3C41" w:rsidRPr="00ED380D">
              <w:rPr>
                <w:i/>
                <w:sz w:val="24"/>
                <w:szCs w:val="24"/>
                <w:lang w:val="ru-RU"/>
              </w:rPr>
              <w:t>ахождение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="00BD3C41" w:rsidRPr="00ED380D">
              <w:rPr>
                <w:i/>
                <w:sz w:val="24"/>
                <w:szCs w:val="24"/>
                <w:lang w:val="ru-RU"/>
              </w:rPr>
              <w:t xml:space="preserve">площади </w:t>
            </w:r>
            <w:r w:rsidRPr="00ED380D">
              <w:rPr>
                <w:i/>
                <w:sz w:val="24"/>
                <w:szCs w:val="24"/>
                <w:lang w:val="ru-RU"/>
              </w:rPr>
              <w:t>круга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25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72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Умножение чисел,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мерении</w:t>
            </w:r>
            <w:r w:rsidR="00BD3C4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5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примеров и задач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величин, на однозначное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Запись десятичных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 в виде обыкновенных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ED380D" w:rsidRPr="00ED380D" w:rsidRDefault="00ED380D" w:rsidP="00ED380D">
            <w:pPr>
              <w:pStyle w:val="TableParagraph"/>
              <w:ind w:left="108" w:right="25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простых арифметических</w:t>
            </w:r>
            <w:r w:rsidR="00BD3C4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2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Умножают числа, полученные при измерении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стоимости, длины,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массы, выраженных десятичными дробями 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</w:t>
            </w:r>
            <w:r w:rsidR="00997CA8">
              <w:rPr>
                <w:i/>
                <w:sz w:val="24"/>
                <w:szCs w:val="24"/>
                <w:lang w:val="ru-RU"/>
              </w:rPr>
              <w:t>к</w:t>
            </w:r>
            <w:r w:rsidRPr="00ED380D">
              <w:rPr>
                <w:i/>
                <w:sz w:val="24"/>
                <w:szCs w:val="24"/>
                <w:lang w:val="ru-RU"/>
              </w:rPr>
              <w:t>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ind w:left="107" w:right="1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 задачи в 1действие на нахождение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выраженной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</w:t>
            </w:r>
          </w:p>
          <w:p w:rsidR="00ED380D" w:rsidRPr="00ED380D" w:rsidRDefault="00ED380D" w:rsidP="00ED380D">
            <w:pPr>
              <w:pStyle w:val="TableParagraph"/>
              <w:spacing w:line="257" w:lineRule="exact"/>
              <w:ind w:left="107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дробью</w:t>
            </w:r>
            <w:proofErr w:type="spellEnd"/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7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Умножают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 стоимости, длины,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массы,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выраженных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десятичными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4" w:right="11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 в 2-3 действия на нахождение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выраженной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 дробью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25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73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23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Умножение чисел,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мерении</w:t>
            </w:r>
            <w:r w:rsidR="00997CA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32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примеров и задач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целых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величин, на двузначное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З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апись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обыкновенных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дробей.</w:t>
            </w:r>
          </w:p>
          <w:p w:rsidR="00904786" w:rsidRDefault="00ED380D">
            <w:pPr>
              <w:pStyle w:val="TableParagraph"/>
              <w:spacing w:line="276" w:lineRule="exact"/>
              <w:ind w:left="108" w:right="15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простых арифметических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н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нахожде</w:t>
            </w:r>
            <w:r w:rsidRPr="00ED380D">
              <w:rPr>
                <w:i/>
                <w:sz w:val="24"/>
                <w:szCs w:val="24"/>
                <w:lang w:val="ru-RU"/>
              </w:rPr>
              <w:t>ние числа по одной его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доле, выраженной десятичной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9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Умножают</w:t>
            </w:r>
            <w:r w:rsidR="00997CA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числа,</w:t>
            </w:r>
            <w:r w:rsidR="00997CA8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полученные при измерении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длины, массы,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выраженных</w:t>
            </w:r>
            <w:proofErr w:type="gramEnd"/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десятичными дробями 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7" w:right="17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 задачи 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о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д</w:t>
            </w:r>
            <w:r w:rsidRPr="00ED380D">
              <w:rPr>
                <w:i/>
                <w:sz w:val="24"/>
                <w:szCs w:val="24"/>
                <w:lang w:val="ru-RU"/>
              </w:rPr>
              <w:t>ной его доле, выраженной десятичной дробью</w:t>
            </w:r>
          </w:p>
          <w:p w:rsidR="00ED380D" w:rsidRPr="00ED380D" w:rsidRDefault="00ED380D" w:rsidP="00ED380D">
            <w:pPr>
              <w:pStyle w:val="TableParagraph"/>
              <w:ind w:left="107" w:right="282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в1действие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Делят числа, полученные при измерении стоимости, длины, массы</w:t>
            </w:r>
            <w:proofErr w:type="gramStart"/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выраженных десятичными дробями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 Решают простые арифметические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 его доле, выраженной десятичной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дробью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2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74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290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pacing w:val="-2"/>
                <w:sz w:val="24"/>
                <w:szCs w:val="24"/>
              </w:rPr>
              <w:t>Линейные</w:t>
            </w:r>
            <w:proofErr w:type="spellEnd"/>
            <w:r w:rsidRPr="00ED380D">
              <w:rPr>
                <w:i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ED380D">
              <w:rPr>
                <w:i/>
                <w:spacing w:val="-1"/>
                <w:sz w:val="24"/>
                <w:szCs w:val="24"/>
              </w:rPr>
              <w:t>столбча</w:t>
            </w:r>
            <w:r w:rsidRPr="00ED380D">
              <w:rPr>
                <w:i/>
                <w:sz w:val="24"/>
                <w:szCs w:val="24"/>
              </w:rPr>
              <w:t>тые</w:t>
            </w:r>
            <w:proofErr w:type="spellEnd"/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диаграммы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2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Знакомство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понятием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диаграммы, с различными видами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диаграмм.</w:t>
            </w:r>
          </w:p>
          <w:p w:rsidR="00ED380D" w:rsidRPr="00997CA8" w:rsidRDefault="00ED380D" w:rsidP="00ED380D">
            <w:pPr>
              <w:pStyle w:val="TableParagraph"/>
              <w:spacing w:line="270" w:lineRule="atLeast"/>
              <w:ind w:left="108" w:right="12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Чтение линейных и столбчатых диаграмм, отвечая 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поставленные вопросы. </w:t>
            </w:r>
            <w:proofErr w:type="spellStart"/>
            <w:r w:rsidR="00C574ED">
              <w:rPr>
                <w:i/>
                <w:sz w:val="24"/>
                <w:szCs w:val="24"/>
              </w:rPr>
              <w:t>Построение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линейных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столбчатых</w:t>
            </w:r>
            <w:proofErr w:type="spellEnd"/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диаграмм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6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различные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виды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диаграмм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04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Строят</w:t>
            </w:r>
            <w:proofErr w:type="spellEnd"/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различные</w:t>
            </w:r>
            <w:proofErr w:type="spellEnd"/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виды</w:t>
            </w:r>
            <w:proofErr w:type="spellEnd"/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диаграмм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75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12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Деление чисел, полученных при измерении на однозначное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6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з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адач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 xml:space="preserve">на </w:t>
            </w:r>
            <w:r w:rsidRPr="00ED380D">
              <w:rPr>
                <w:i/>
                <w:sz w:val="24"/>
                <w:szCs w:val="24"/>
                <w:lang w:val="ru-RU"/>
              </w:rPr>
              <w:t>деление целых чисел 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 полученных при измерении величин, на однозначное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8" w:right="252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Запись десятичных дробей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 виде обыкновенных дробей.</w:t>
            </w:r>
          </w:p>
          <w:p w:rsidR="00904786" w:rsidRDefault="00ED380D">
            <w:pPr>
              <w:pStyle w:val="TableParagraph"/>
              <w:spacing w:line="270" w:lineRule="atLeast"/>
              <w:ind w:left="108" w:right="16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простых арифметических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нахождение числа по одной 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д</w:t>
            </w:r>
            <w:r w:rsidR="00997CA8" w:rsidRPr="00ED380D">
              <w:rPr>
                <w:i/>
                <w:sz w:val="24"/>
                <w:szCs w:val="24"/>
                <w:lang w:val="ru-RU"/>
              </w:rPr>
              <w:t>оле</w:t>
            </w:r>
            <w:r w:rsidRPr="00ED380D">
              <w:rPr>
                <w:i/>
                <w:sz w:val="24"/>
                <w:szCs w:val="24"/>
                <w:lang w:val="ru-RU"/>
              </w:rPr>
              <w:t>, выраженной десятичной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2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Умножают числа, 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полученные при измерении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стоимости, длины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ED380D">
              <w:rPr>
                <w:i/>
                <w:sz w:val="24"/>
                <w:szCs w:val="24"/>
                <w:lang w:val="ru-RU"/>
              </w:rPr>
              <w:t>массы, выраженных десятичными дробями 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ind w:left="107" w:right="18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 задачи в 1действие на нахождение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выраженной десятичной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Делят числа, полученные при измерении стоимости, длины, массы,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выраженных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десятичными дробями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4" w:right="11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 в 2-3 действия на нахождение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выраженной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 дробью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76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ind w:right="12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Деление чисел, полученных при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измерении на двузначное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07" w:firstLine="6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на деление целых чисел 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 дробей, полученных при измерении величин, на двузначное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8" w:right="182" w:firstLine="6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Запись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 виде обыкновенных дробей.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16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простых арифметических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 числа по одной его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доле, выраженной десятичной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00" w:firstLine="6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Умножают числа, полученные при измерении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стоимости,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длины,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массы, выраженных десятичными дробями 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ind w:left="107" w:right="18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 задачи в 1действие на нахождение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выраженной десятичной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Делят числа, полученные при измерении стоимости, длины, массы,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выраженных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десятичными дробями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4" w:right="11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 в 2-3 действия на нахождение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доле,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выраженной</w:t>
            </w:r>
            <w:r w:rsidR="00997CA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десятичной дробью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993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337" w:right="323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77</w:t>
            </w:r>
          </w:p>
        </w:tc>
        <w:tc>
          <w:tcPr>
            <w:tcW w:w="1870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Круговые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диаграммы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3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Чтение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круговых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диаграмм,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отвечая на поставленные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вопросы.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2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 круговых диаграмм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47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Строят</w:t>
            </w:r>
            <w:r w:rsidR="00A16B45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круговую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диаграмму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04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Строят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круговую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диаграмму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15876" w:type="dxa"/>
            <w:gridSpan w:val="11"/>
          </w:tcPr>
          <w:p w:rsidR="00ED380D" w:rsidRPr="00ED380D" w:rsidRDefault="00ED380D" w:rsidP="00ED380D">
            <w:pPr>
              <w:pStyle w:val="TableParagraph"/>
              <w:ind w:left="108" w:right="108"/>
              <w:jc w:val="center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b/>
                <w:i/>
                <w:sz w:val="24"/>
                <w:szCs w:val="24"/>
                <w:lang w:val="ru-RU"/>
              </w:rPr>
              <w:t>Арифметическиедействиясцелымиидробнымичисламиичислами</w:t>
            </w:r>
            <w:proofErr w:type="gramStart"/>
            <w:r w:rsidRPr="00ED380D">
              <w:rPr>
                <w:b/>
                <w:i/>
                <w:sz w:val="24"/>
                <w:szCs w:val="24"/>
                <w:lang w:val="ru-RU"/>
              </w:rPr>
              <w:t>,п</w:t>
            </w:r>
            <w:proofErr w:type="gramEnd"/>
            <w:r w:rsidRPr="00ED380D">
              <w:rPr>
                <w:b/>
                <w:i/>
                <w:sz w:val="24"/>
                <w:szCs w:val="24"/>
                <w:lang w:val="ru-RU"/>
              </w:rPr>
              <w:t>олученнымиприизмеренииплощади,выражен-нымидесятичнымидробями-</w:t>
            </w:r>
            <w:r w:rsidR="00A16B45">
              <w:rPr>
                <w:b/>
                <w:i/>
                <w:sz w:val="24"/>
                <w:szCs w:val="24"/>
                <w:lang w:val="ru-RU"/>
              </w:rPr>
              <w:t>18</w:t>
            </w:r>
            <w:r w:rsidRPr="00ED380D">
              <w:rPr>
                <w:b/>
                <w:i/>
                <w:sz w:val="24"/>
                <w:szCs w:val="24"/>
                <w:lang w:val="ru-RU"/>
              </w:rPr>
              <w:t>час</w:t>
            </w: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78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09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pacing w:val="-1"/>
                <w:sz w:val="24"/>
                <w:szCs w:val="24"/>
              </w:rPr>
              <w:t>Нахождение</w:t>
            </w:r>
            <w:proofErr w:type="spellEnd"/>
            <w:r w:rsidR="00A16B45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дроби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от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1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Чтение,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запись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="00A16B45" w:rsidRPr="00ED380D">
              <w:rPr>
                <w:i/>
                <w:sz w:val="24"/>
                <w:szCs w:val="24"/>
                <w:lang w:val="ru-RU"/>
              </w:rPr>
              <w:t>обыкновенны</w:t>
            </w:r>
            <w:proofErr w:type="gram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16B45" w:rsidRPr="00ED380D">
              <w:rPr>
                <w:i/>
                <w:sz w:val="24"/>
                <w:szCs w:val="24"/>
                <w:lang w:val="ru-RU"/>
              </w:rPr>
              <w:t>дробей</w:t>
            </w:r>
            <w:r w:rsidRPr="00ED380D">
              <w:rPr>
                <w:i/>
                <w:sz w:val="24"/>
                <w:szCs w:val="24"/>
                <w:lang w:val="ru-RU"/>
              </w:rPr>
              <w:t>.</w:t>
            </w:r>
          </w:p>
          <w:p w:rsidR="00ED380D" w:rsidRPr="00ED380D" w:rsidRDefault="00ED380D" w:rsidP="00ED380D">
            <w:pPr>
              <w:pStyle w:val="TableParagraph"/>
              <w:ind w:left="108" w:right="775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Нахождение</w:t>
            </w:r>
            <w:r w:rsidRPr="00ED380D">
              <w:rPr>
                <w:i/>
                <w:sz w:val="24"/>
                <w:szCs w:val="24"/>
                <w:lang w:val="ru-RU"/>
              </w:rPr>
              <w:t>дроби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числа.</w:t>
            </w:r>
          </w:p>
          <w:p w:rsidR="00ED380D" w:rsidRPr="00ED380D" w:rsidRDefault="00ED380D" w:rsidP="00ED380D">
            <w:pPr>
              <w:pStyle w:val="TableParagraph"/>
              <w:ind w:left="108" w:right="16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простых арифметическихзадачнанахождениедробиотчисла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,в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ыра-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женнойобыкновеннойдро-бью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9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Находят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а(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простые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ind w:left="107" w:right="22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 задачи в 1действие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 от числа, выраженной обыкновенной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дробью.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числа.</w:t>
            </w:r>
          </w:p>
          <w:p w:rsidR="00ED380D" w:rsidRPr="00ED380D" w:rsidRDefault="00ED380D" w:rsidP="00ED380D">
            <w:pPr>
              <w:pStyle w:val="TableParagraph"/>
              <w:ind w:left="104" w:right="21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простые арифметическиезадачив2-3действиянанахождение дроби от числа, выраженной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обыкновенной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337" w:right="323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79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1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Нахождениечислапо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0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,1его доле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0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доле.</w:t>
            </w:r>
          </w:p>
          <w:p w:rsidR="00ED380D" w:rsidRPr="00ED380D" w:rsidRDefault="00ED380D" w:rsidP="00ED380D">
            <w:pPr>
              <w:pStyle w:val="TableParagraph"/>
              <w:ind w:left="108" w:right="30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 числа по одной его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</w:t>
            </w:r>
          </w:p>
        </w:tc>
        <w:tc>
          <w:tcPr>
            <w:tcW w:w="2976" w:type="dxa"/>
          </w:tcPr>
          <w:p w:rsidR="00904786" w:rsidRDefault="00ED380D">
            <w:pPr>
              <w:pStyle w:val="TableParagraph"/>
              <w:ind w:left="107" w:right="21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 числа по одной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е(</w:t>
            </w:r>
            <w:proofErr w:type="gramEnd"/>
            <w:r w:rsidR="00A16B45" w:rsidRPr="00ED380D">
              <w:rPr>
                <w:i/>
                <w:sz w:val="24"/>
                <w:szCs w:val="24"/>
                <w:lang w:val="ru-RU"/>
              </w:rPr>
              <w:t>легки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е </w:t>
            </w:r>
            <w:r w:rsidR="00A16B45" w:rsidRPr="00ED380D">
              <w:rPr>
                <w:i/>
                <w:sz w:val="24"/>
                <w:szCs w:val="24"/>
                <w:lang w:val="ru-RU"/>
              </w:rPr>
              <w:t>случаи</w:t>
            </w:r>
            <w:r w:rsidRPr="00ED380D">
              <w:rPr>
                <w:i/>
                <w:sz w:val="24"/>
                <w:szCs w:val="24"/>
                <w:lang w:val="ru-RU"/>
              </w:rPr>
              <w:t>)Решают задачи в 1 действие на нахождение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6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доле.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задачи в 2-3 действия на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 числа по одной его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доле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80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4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Единицы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измерения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 1 см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2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; 1дм2;1мм2; 1м2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Закрепление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умения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работать с единицами измерения площади и их соотношениями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79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заменяют кв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, арами, гектарами.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327" w:firstLine="6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 десятичные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 целыми числами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40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Работают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таблицей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земельных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мер.</w:t>
            </w:r>
          </w:p>
          <w:p w:rsidR="00ED380D" w:rsidRPr="00ED380D" w:rsidRDefault="00ED380D" w:rsidP="00ED380D">
            <w:pPr>
              <w:pStyle w:val="TableParagraph"/>
              <w:ind w:left="104" w:right="5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заменять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арами,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гектарами.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4" w:right="38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 десятичные дроби целыми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числами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81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02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pacing w:val="-1"/>
                <w:sz w:val="24"/>
                <w:szCs w:val="24"/>
              </w:rPr>
              <w:t>Среднее</w:t>
            </w:r>
            <w:proofErr w:type="spellEnd"/>
            <w:r w:rsidRPr="00ED380D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арифметическое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двух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6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Определение алгоритма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нахождения</w:t>
            </w:r>
            <w:r w:rsidR="00A16B45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среднего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арифметического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8" w:right="17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применять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правил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о(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алгоритм) нахождения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среднего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арифметического</w:t>
            </w:r>
          </w:p>
          <w:p w:rsidR="00ED380D" w:rsidRPr="00ED380D" w:rsidRDefault="00A16B45" w:rsidP="00ED380D">
            <w:pPr>
              <w:pStyle w:val="TableParagraph"/>
              <w:spacing w:line="257" w:lineRule="exact"/>
              <w:ind w:left="108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ри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решении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Находят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среднее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арифметическое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ind w:left="107" w:right="12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Решают</w:t>
            </w:r>
            <w:r w:rsidR="00A16B45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 среднего арифметического2чисел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5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 алгоритм нахождени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я </w:t>
            </w:r>
            <w:r w:rsidRPr="00ED380D">
              <w:rPr>
                <w:i/>
                <w:sz w:val="24"/>
                <w:szCs w:val="24"/>
                <w:lang w:val="ru-RU"/>
              </w:rPr>
              <w:t>среднего арифметического двухчисел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ешаютзадачинанахождениесреднегоарифметического3-4чисел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82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0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Среднее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арифметическое нескольких чисел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2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Усвоение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определения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алгоритма нахождения среднего арифметического нескольких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12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Применение правила (алгоритм) нахождения среднего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арифметического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1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Находят</w:t>
            </w:r>
            <w:r w:rsidR="00A16B45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среднее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арифметическое нескольких чисе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л(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ind w:left="107" w:right="12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Решают</w:t>
            </w:r>
            <w:r w:rsidR="00A16B45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 среднего арифметического2чисел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5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 алгоритм нахождения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среднего арифметического не-сколькихчисел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ешаютзадачина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нахождение</w:t>
            </w:r>
            <w:r w:rsidRPr="00ED380D">
              <w:rPr>
                <w:i/>
                <w:sz w:val="24"/>
                <w:szCs w:val="24"/>
                <w:lang w:val="ru-RU"/>
              </w:rPr>
              <w:t>среднегоарифметиче-скогонесколькихчисел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83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4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Единицы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измерения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соотношения. Подготовка к контрольной работе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2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Единицы измерения площади:1кв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м(1мм²),1кв.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171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(1 м²), 1 кв. км (1 км²); их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соотношения. Выражение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измерении площади,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дробях</w:t>
            </w:r>
          </w:p>
        </w:tc>
        <w:tc>
          <w:tcPr>
            <w:tcW w:w="2976" w:type="dxa"/>
          </w:tcPr>
          <w:p w:rsidR="00904786" w:rsidRDefault="00ED380D">
            <w:pPr>
              <w:pStyle w:val="TableParagraph"/>
              <w:spacing w:line="276" w:lineRule="exact"/>
              <w:ind w:left="107" w:right="1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Применяют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для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вычислений таблицу единиц измерения и их соотношений. Вычисляют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з</w:t>
            </w:r>
            <w:r w:rsidR="00A16B45" w:rsidRPr="00ED380D">
              <w:rPr>
                <w:i/>
                <w:sz w:val="24"/>
                <w:szCs w:val="24"/>
                <w:lang w:val="ru-RU"/>
              </w:rPr>
              <w:t>а</w:t>
            </w:r>
            <w:r w:rsidRPr="00ED380D">
              <w:rPr>
                <w:i/>
                <w:sz w:val="24"/>
                <w:szCs w:val="24"/>
                <w:lang w:val="ru-RU"/>
              </w:rPr>
              <w:t>менять кв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, кв.см,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Заменяют десятичные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дроби целыми числами(легкие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39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единицы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измерения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соотношения.</w:t>
            </w:r>
          </w:p>
          <w:p w:rsidR="00904786" w:rsidRDefault="00ED380D">
            <w:pPr>
              <w:pStyle w:val="TableParagraph"/>
              <w:spacing w:line="270" w:lineRule="atLeast"/>
              <w:ind w:left="104" w:right="46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 </w:t>
            </w:r>
            <w:r w:rsidRPr="00ED380D">
              <w:rPr>
                <w:i/>
                <w:sz w:val="24"/>
                <w:szCs w:val="24"/>
                <w:lang w:val="ru-RU"/>
              </w:rPr>
              <w:t>площадь,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заменяют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кв.</w:t>
            </w:r>
            <w:r w:rsidR="00A16B45" w:rsidRPr="00ED380D">
              <w:rPr>
                <w:i/>
                <w:sz w:val="24"/>
                <w:szCs w:val="24"/>
                <w:lang w:val="ru-RU"/>
              </w:rPr>
              <w:t>см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16B45" w:rsidRPr="00ED380D">
              <w:rPr>
                <w:i/>
                <w:sz w:val="24"/>
                <w:szCs w:val="24"/>
                <w:lang w:val="ru-RU"/>
              </w:rPr>
              <w:t>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кв.мм. Заменяют десятичные дроби целыми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числами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84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Контрольная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работа</w:t>
            </w:r>
          </w:p>
          <w:p w:rsidR="00ED380D" w:rsidRPr="00ED380D" w:rsidRDefault="00ED380D" w:rsidP="00ED380D">
            <w:pPr>
              <w:pStyle w:val="TableParagraph"/>
              <w:ind w:right="11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№ 6 по теме: «Все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 с числами,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полученными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измерении»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07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Работа по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разноуровневым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индивидуальным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карточкам</w:t>
            </w:r>
          </w:p>
          <w:p w:rsidR="00ED380D" w:rsidRPr="00ED380D" w:rsidRDefault="00ED380D" w:rsidP="00ED380D">
            <w:pPr>
              <w:pStyle w:val="TableParagraph"/>
              <w:ind w:left="108" w:right="251"/>
              <w:jc w:val="both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– заданиям по теме. </w:t>
            </w:r>
            <w:proofErr w:type="spellStart"/>
            <w:r w:rsidRPr="00ED380D">
              <w:rPr>
                <w:i/>
                <w:sz w:val="24"/>
                <w:szCs w:val="24"/>
              </w:rPr>
              <w:t>Самопроверка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выполненных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4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задания контрольной работы с помощью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49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Выполняют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задания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контрольной</w:t>
            </w:r>
            <w:proofErr w:type="spell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before="1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85</w:t>
            </w:r>
          </w:p>
        </w:tc>
        <w:tc>
          <w:tcPr>
            <w:tcW w:w="2126" w:type="dxa"/>
            <w:gridSpan w:val="3"/>
          </w:tcPr>
          <w:p w:rsidR="00904786" w:rsidRDefault="00ED380D">
            <w:pPr>
              <w:pStyle w:val="TableParagraph"/>
              <w:spacing w:before="1"/>
              <w:ind w:right="46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над ошибками.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16B45" w:rsidRPr="00ED380D">
              <w:rPr>
                <w:i/>
                <w:sz w:val="24"/>
                <w:szCs w:val="24"/>
                <w:lang w:val="ru-RU"/>
              </w:rPr>
              <w:t>Анализ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к</w:t>
            </w:r>
            <w:r w:rsidR="00A16B45" w:rsidRPr="00ED380D">
              <w:rPr>
                <w:i/>
                <w:sz w:val="24"/>
                <w:szCs w:val="24"/>
                <w:lang w:val="ru-RU"/>
              </w:rPr>
              <w:t>онтрольной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before="1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spacing w:before="1"/>
              <w:ind w:left="108" w:right="12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Разбор и исправление ошибок, в заданиях которых допущены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spacing w:before="1"/>
              <w:ind w:left="107" w:right="10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Исправляют ошибки, допущенные в контрольной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spacing w:before="1"/>
              <w:ind w:left="104" w:right="1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Разбирают и исправляют ошибки</w:t>
            </w:r>
            <w:proofErr w:type="gramStart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допущенные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86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9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точек,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симметричных относительно оси,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центра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3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построение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точек</w:t>
            </w:r>
            <w:proofErr w:type="gramStart"/>
            <w:r w:rsidR="00A16B45">
              <w:rPr>
                <w:i/>
                <w:sz w:val="24"/>
                <w:szCs w:val="24"/>
                <w:lang w:val="ru-RU"/>
              </w:rPr>
              <w:t xml:space="preserve"> ,</w:t>
            </w:r>
            <w:proofErr w:type="gramEnd"/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симметричных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относительно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оси,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центра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39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симметрии по образц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у(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45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построение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точек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фигур симметричных, относительн</w:t>
            </w:r>
            <w:r w:rsidR="00DC28AD">
              <w:rPr>
                <w:i/>
                <w:sz w:val="24"/>
                <w:szCs w:val="24"/>
                <w:lang w:val="ru-RU"/>
              </w:rPr>
              <w:t>о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оси, центра</w:t>
            </w:r>
            <w:r w:rsidR="00A16B4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15876" w:type="dxa"/>
            <w:gridSpan w:val="11"/>
          </w:tcPr>
          <w:p w:rsidR="00ED380D" w:rsidRPr="00ED380D" w:rsidRDefault="00ED380D" w:rsidP="00ED380D">
            <w:pPr>
              <w:pStyle w:val="TableParagraph"/>
              <w:ind w:left="108" w:right="108"/>
              <w:jc w:val="center"/>
              <w:rPr>
                <w:b/>
                <w:i/>
                <w:sz w:val="24"/>
                <w:szCs w:val="24"/>
              </w:rPr>
            </w:pPr>
            <w:r w:rsidRPr="00ED380D">
              <w:rPr>
                <w:b/>
                <w:i/>
                <w:sz w:val="24"/>
                <w:szCs w:val="24"/>
              </w:rPr>
              <w:t xml:space="preserve">IV четверть-31 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час</w:t>
            </w:r>
            <w:proofErr w:type="spellEnd"/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87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1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Единицы измерения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площади, их соотношения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з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адач</w:t>
            </w:r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работа над ошибками,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выполнение геометрических построений</w:t>
            </w:r>
          </w:p>
          <w:p w:rsidR="00ED380D" w:rsidRPr="00ED380D" w:rsidRDefault="00ED380D" w:rsidP="00ED380D">
            <w:pPr>
              <w:pStyle w:val="TableParagraph"/>
              <w:ind w:left="108" w:right="28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Работа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земельных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мер.</w:t>
            </w:r>
          </w:p>
          <w:p w:rsidR="00ED380D" w:rsidRPr="00ED380D" w:rsidRDefault="00DC28AD" w:rsidP="00ED380D">
            <w:pPr>
              <w:pStyle w:val="TableParagraph"/>
              <w:ind w:left="108" w:right="24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Вычисление</w:t>
            </w:r>
            <w:r>
              <w:rPr>
                <w:i/>
                <w:sz w:val="24"/>
                <w:szCs w:val="24"/>
                <w:lang w:val="ru-RU"/>
              </w:rPr>
              <w:t xml:space="preserve"> п</w:t>
            </w:r>
            <w:r w:rsidRPr="00ED380D">
              <w:rPr>
                <w:i/>
                <w:sz w:val="24"/>
                <w:szCs w:val="24"/>
                <w:lang w:val="ru-RU"/>
              </w:rPr>
              <w:t>лощадей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,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замена кв</w:t>
            </w:r>
            <w:proofErr w:type="gramStart"/>
            <w:r w:rsidR="00ED380D" w:rsidRPr="00ED380D">
              <w:rPr>
                <w:i/>
                <w:sz w:val="24"/>
                <w:szCs w:val="24"/>
                <w:lang w:val="ru-RU"/>
              </w:rPr>
              <w:t>.м</w:t>
            </w:r>
            <w:proofErr w:type="gramEnd"/>
            <w:r w:rsidR="00ED380D" w:rsidRPr="00ED380D">
              <w:rPr>
                <w:i/>
                <w:sz w:val="24"/>
                <w:szCs w:val="24"/>
                <w:lang w:val="ru-RU"/>
              </w:rPr>
              <w:t>, арами, гектарами.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21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Замена десятичных дробей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целыми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числами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4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Переводят более крупные величины в более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мелкие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proofErr w:type="gramEnd"/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таблицы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6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Переводят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более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крупных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proofErr w:type="gramEnd"/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более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мелкие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наоборот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88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6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Выражение чисел,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мерении </w:t>
            </w:r>
            <w:r w:rsidRPr="00ED380D">
              <w:rPr>
                <w:i/>
                <w:sz w:val="24"/>
                <w:szCs w:val="24"/>
                <w:lang w:val="ru-RU"/>
              </w:rPr>
              <w:t>единицами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десятичными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Замена чисел</w:t>
            </w:r>
            <w:proofErr w:type="gramStart"/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полученных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п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 xml:space="preserve">ри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 единицами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 десятичными дробями.</w:t>
            </w:r>
          </w:p>
          <w:p w:rsidR="00904786" w:rsidRDefault="00DC28AD">
            <w:pPr>
              <w:pStyle w:val="TableParagraph"/>
              <w:ind w:left="108" w:right="20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>
              <w:rPr>
                <w:i/>
                <w:sz w:val="24"/>
                <w:szCs w:val="24"/>
                <w:lang w:val="ru-RU"/>
              </w:rPr>
              <w:t xml:space="preserve"> з</w:t>
            </w:r>
            <w:r w:rsidRPr="00ED380D">
              <w:rPr>
                <w:i/>
                <w:sz w:val="24"/>
                <w:szCs w:val="24"/>
                <w:lang w:val="ru-RU"/>
              </w:rPr>
              <w:t>адач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вычисление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периметра и площади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прямоугольника,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ED380D">
              <w:rPr>
                <w:i/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8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таблицей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линейных и квадратных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мер.</w:t>
            </w:r>
          </w:p>
          <w:p w:rsidR="00ED380D" w:rsidRPr="00ED380D" w:rsidRDefault="00ED380D" w:rsidP="00ED380D">
            <w:pPr>
              <w:pStyle w:val="TableParagraph"/>
              <w:ind w:left="10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меры-мм²,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см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²,дм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>²,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м².</w:t>
            </w:r>
          </w:p>
          <w:p w:rsidR="00ED380D" w:rsidRPr="00ED380D" w:rsidRDefault="00ED380D" w:rsidP="00ED380D">
            <w:pPr>
              <w:pStyle w:val="TableParagraph"/>
              <w:ind w:left="107" w:right="11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вычисление периметра и площади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прямоугольника,</w:t>
            </w:r>
          </w:p>
          <w:p w:rsidR="00ED380D" w:rsidRPr="00F165B2" w:rsidRDefault="00591932" w:rsidP="00ED380D">
            <w:pPr>
              <w:pStyle w:val="TableParagraph"/>
              <w:spacing w:line="257" w:lineRule="exact"/>
              <w:ind w:left="107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>к</w:t>
            </w:r>
            <w:proofErr w:type="spellStart"/>
            <w:r w:rsidR="00ED380D" w:rsidRPr="00F165B2">
              <w:rPr>
                <w:i/>
                <w:sz w:val="24"/>
                <w:szCs w:val="24"/>
              </w:rPr>
              <w:t>вадрата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ED380D" w:rsidRPr="00F165B2">
              <w:rPr>
                <w:i/>
                <w:sz w:val="24"/>
                <w:szCs w:val="24"/>
              </w:rPr>
              <w:t>(</w:t>
            </w:r>
            <w:proofErr w:type="spellStart"/>
            <w:r w:rsidR="00ED380D" w:rsidRPr="00F165B2">
              <w:rPr>
                <w:i/>
                <w:sz w:val="24"/>
                <w:szCs w:val="24"/>
              </w:rPr>
              <w:t>легкие</w:t>
            </w:r>
            <w:proofErr w:type="spellEnd"/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D380D" w:rsidRPr="00F165B2">
              <w:rPr>
                <w:i/>
                <w:sz w:val="24"/>
                <w:szCs w:val="24"/>
              </w:rPr>
              <w:t>случаи</w:t>
            </w:r>
            <w:proofErr w:type="spellEnd"/>
            <w:r w:rsidR="00ED380D" w:rsidRPr="00F165B2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9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таблицей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линейных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мер.</w:t>
            </w:r>
          </w:p>
          <w:p w:rsidR="00ED380D" w:rsidRPr="00ED380D" w:rsidRDefault="00ED380D" w:rsidP="00ED380D">
            <w:pPr>
              <w:pStyle w:val="TableParagraph"/>
              <w:ind w:left="104" w:right="15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меры-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мм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²,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см²,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дм²,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м².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задач на вычисление периметра и площади прямоугольника,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89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отрезка,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треугольника, квадрата,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симметричных</w:t>
            </w:r>
            <w:proofErr w:type="gramEnd"/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относительно оси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3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 геометрических фигур (отрезка, треугольника,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)с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имметричных относительно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оси симметрии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6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симметричный относительно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оси симметрии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9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геометрические фигур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ы(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отрезок, треугольник, квадрат)симметричных относительно оси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90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1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измерении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площади.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 примеров на сложение чисел, полученных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 измерении площади.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Замена чисел десятичными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</w:p>
          <w:p w:rsidR="00ED380D" w:rsidRPr="00ED380D" w:rsidRDefault="00ED380D" w:rsidP="00ED380D">
            <w:pPr>
              <w:pStyle w:val="TableParagraph"/>
              <w:ind w:left="108" w:right="2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Сравнение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измерении площади. Решение задач 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4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Умеют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переводить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более крупных величин 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в 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 xml:space="preserve">более </w:t>
            </w:r>
            <w:r w:rsidRPr="00ED380D">
              <w:rPr>
                <w:i/>
                <w:sz w:val="24"/>
                <w:szCs w:val="24"/>
                <w:lang w:val="ru-RU"/>
              </w:rPr>
              <w:t>мелкие и наоборо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т(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16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примеры и задачи на сложение чисел,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измерении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таблиц.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задачу в 1 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2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Знают единицы измерения площадей. Умеют переводить из более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крупных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proofErr w:type="gramEnd"/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более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мелкие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наоборот.</w:t>
            </w:r>
          </w:p>
          <w:p w:rsidR="00ED380D" w:rsidRPr="00ED380D" w:rsidRDefault="00ED380D" w:rsidP="00ED380D">
            <w:pPr>
              <w:pStyle w:val="TableParagraph"/>
              <w:ind w:left="104" w:right="22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 чисел, полученных при измерении.</w:t>
            </w:r>
          </w:p>
          <w:p w:rsidR="00ED380D" w:rsidRPr="00ED380D" w:rsidRDefault="00ED380D" w:rsidP="00ED380D">
            <w:pPr>
              <w:pStyle w:val="TableParagraph"/>
              <w:ind w:left="104"/>
              <w:jc w:val="both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Решаютзадачув3действия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91</w:t>
            </w:r>
          </w:p>
        </w:tc>
        <w:tc>
          <w:tcPr>
            <w:tcW w:w="2126" w:type="dxa"/>
            <w:gridSpan w:val="3"/>
          </w:tcPr>
          <w:p w:rsidR="00904786" w:rsidRDefault="00ED380D">
            <w:pPr>
              <w:pStyle w:val="TableParagraph"/>
              <w:ind w:right="27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Вычитание чисел,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полученных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п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ри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измерении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площади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9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вычитание чисел, полученных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площади.</w:t>
            </w:r>
          </w:p>
          <w:p w:rsidR="00ED380D" w:rsidRPr="00DC28AD" w:rsidRDefault="00ED380D" w:rsidP="00ED380D">
            <w:pPr>
              <w:pStyle w:val="TableParagraph"/>
              <w:ind w:left="108" w:right="1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Замена чисел десятичными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 Сравнение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полученных при измерении площади. </w:t>
            </w:r>
            <w:proofErr w:type="spellStart"/>
            <w:r w:rsidR="00C574ED">
              <w:rPr>
                <w:i/>
                <w:sz w:val="24"/>
                <w:szCs w:val="24"/>
              </w:rPr>
              <w:t>Решение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задач</w:t>
            </w:r>
            <w:proofErr w:type="spellEnd"/>
            <w:r w:rsidR="00C574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на</w:t>
            </w:r>
            <w:proofErr w:type="spellEnd"/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нахождение</w:t>
            </w:r>
            <w:proofErr w:type="spellEnd"/>
            <w:r w:rsidR="00DC28AD">
              <w:rPr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C574ED">
              <w:rPr>
                <w:i/>
                <w:sz w:val="24"/>
                <w:szCs w:val="24"/>
              </w:rPr>
              <w:t>площади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39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Переводят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более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крупные величины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более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мелкие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наоборот.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7" w:right="16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примеры на вычитание чисел, полученных при измерении (легкие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Переводят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более крупные величины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более мелкие и наоборот.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примеры на вычитание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 полученных при измерении.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3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92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54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Площадь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прямо</w:t>
            </w:r>
            <w:r w:rsidRPr="00ED380D">
              <w:rPr>
                <w:i/>
                <w:spacing w:val="-1"/>
                <w:sz w:val="24"/>
                <w:szCs w:val="24"/>
              </w:rPr>
              <w:t>угольника</w:t>
            </w:r>
            <w:proofErr w:type="spellEnd"/>
            <w:r w:rsidR="00DC28AD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7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и вычисление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площади</w:t>
            </w:r>
            <w:r w:rsidR="00DC28AD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прямоугольника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5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 площадь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прямоугольника и квадрата, решают задачи 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 площадей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прямоугольников</w:t>
            </w:r>
            <w:r w:rsidR="00DC28AD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квад</w:t>
            </w:r>
            <w:r w:rsidRPr="00ED380D">
              <w:rPr>
                <w:i/>
                <w:sz w:val="24"/>
                <w:szCs w:val="24"/>
                <w:lang w:val="ru-RU"/>
              </w:rPr>
              <w:t>ратов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 площадь прямоугольника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 площадей прямоугольников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квадратов.</w:t>
            </w:r>
          </w:p>
          <w:p w:rsidR="00ED380D" w:rsidRPr="00ED380D" w:rsidRDefault="00ED380D" w:rsidP="00ED380D">
            <w:pPr>
              <w:pStyle w:val="TableParagraph"/>
              <w:ind w:left="104" w:right="33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мелкие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меры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более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крупными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наоборот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93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7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Умножение чисел,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 при измерении площади 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целое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умножение, чисел, полученных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и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змерении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28AD"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Pr="00ED380D">
              <w:rPr>
                <w:i/>
                <w:sz w:val="24"/>
                <w:szCs w:val="24"/>
                <w:lang w:val="ru-RU"/>
              </w:rPr>
              <w:t>.</w:t>
            </w:r>
          </w:p>
          <w:p w:rsidR="00ED380D" w:rsidRPr="00ED380D" w:rsidRDefault="00ED380D" w:rsidP="00ED380D">
            <w:pPr>
              <w:pStyle w:val="TableParagraph"/>
              <w:ind w:left="108" w:right="1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Замена чисел десятичными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</w:p>
          <w:p w:rsidR="00ED380D" w:rsidRPr="00ED380D" w:rsidRDefault="00ED380D" w:rsidP="00ED380D">
            <w:pPr>
              <w:pStyle w:val="TableParagraph"/>
              <w:ind w:left="108" w:right="2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Сравнение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чисел,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полученных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площади.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6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Решают примеры 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 однозначное на целое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 при помощи табли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ц(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ind w:left="107" w:right="14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задач на вычисление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2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примеры на умножение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мер площади на однозначное 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целое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и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вычисление площади прямоугольника,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94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2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Деление чисел, полученных при измерении площади на целое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71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примеров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деление чисел, полученных при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площади.</w:t>
            </w:r>
          </w:p>
          <w:p w:rsidR="00ED380D" w:rsidRPr="00ED380D" w:rsidRDefault="00ED380D" w:rsidP="00ED380D">
            <w:pPr>
              <w:pStyle w:val="TableParagraph"/>
              <w:ind w:left="108" w:right="200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Замена чисел десятичными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</w:p>
          <w:p w:rsidR="00ED380D" w:rsidRPr="00ED380D" w:rsidRDefault="00ED380D" w:rsidP="00ED380D">
            <w:pPr>
              <w:pStyle w:val="TableParagraph"/>
              <w:ind w:left="108" w:right="21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Сравнениечисел,полученныхприизмеренииплощади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.Р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ешениезадачнанахождениеплощади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6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деление мер площади 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 на целое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 при помощи табли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ц(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ind w:left="107" w:right="11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прямоугольника</w:t>
            </w:r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2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примеры на деление мер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однозначное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целое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4" w:right="42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 задачи на вычисление</w:t>
            </w:r>
            <w:r w:rsidR="00DC28AD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площади</w:t>
            </w:r>
            <w:r w:rsidR="00DC28AD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прямоугольника,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95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spacing w:line="275" w:lineRule="exact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Площадь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04786" w:rsidRDefault="00ED380D">
            <w:pPr>
              <w:pStyle w:val="TableParagraph"/>
              <w:spacing w:line="276" w:lineRule="exact"/>
              <w:ind w:left="108" w:right="29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Измерение и вычисление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 кв</w:t>
            </w:r>
            <w:r w:rsidRPr="00ED380D">
              <w:rPr>
                <w:i/>
                <w:sz w:val="24"/>
                <w:szCs w:val="24"/>
                <w:lang w:val="ru-RU"/>
              </w:rPr>
              <w:t>адрата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формуле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2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 площадь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квадрата,</w:t>
            </w:r>
            <w:r w:rsidR="00D83C6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 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нахождение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площадей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квадратов.</w:t>
            </w:r>
          </w:p>
          <w:p w:rsidR="00ED380D" w:rsidRPr="00ED380D" w:rsidRDefault="00ED380D" w:rsidP="00ED380D">
            <w:pPr>
              <w:pStyle w:val="TableParagraph"/>
              <w:ind w:left="107" w:right="17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Заменяют мелкие меры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площади более крупными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proofErr w:type="gram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наоборот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4225" w:type="dxa"/>
            <w:gridSpan w:val="2"/>
          </w:tcPr>
          <w:p w:rsidR="00904786" w:rsidRDefault="00ED380D">
            <w:pPr>
              <w:pStyle w:val="TableParagraph"/>
              <w:spacing w:line="276" w:lineRule="exact"/>
              <w:ind w:left="104" w:right="1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Вычисляют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площадь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квадрата,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решают задачи на нахождение площадей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квадратов. </w:t>
            </w:r>
            <w:proofErr w:type="spellStart"/>
            <w:r w:rsidR="00C574ED">
              <w:rPr>
                <w:i/>
                <w:sz w:val="24"/>
                <w:szCs w:val="24"/>
              </w:rPr>
              <w:t>Заменяют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мелкие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мер</w:t>
            </w:r>
            <w:r w:rsidR="00D83C6E">
              <w:rPr>
                <w:i/>
                <w:sz w:val="24"/>
                <w:szCs w:val="24"/>
                <w:lang w:val="ru-RU"/>
              </w:rPr>
              <w:t>ы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площади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более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крупными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="00C574ED">
              <w:rPr>
                <w:i/>
                <w:sz w:val="24"/>
                <w:szCs w:val="24"/>
              </w:rPr>
              <w:t>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74ED">
              <w:rPr>
                <w:i/>
                <w:sz w:val="24"/>
                <w:szCs w:val="24"/>
              </w:rPr>
              <w:t>наоборот</w:t>
            </w:r>
            <w:proofErr w:type="spellEnd"/>
          </w:p>
        </w:tc>
        <w:tc>
          <w:tcPr>
            <w:tcW w:w="1276" w:type="dxa"/>
          </w:tcPr>
          <w:p w:rsidR="00ED380D" w:rsidRPr="00D83C6E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D83C6E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15876" w:type="dxa"/>
            <w:gridSpan w:val="11"/>
          </w:tcPr>
          <w:p w:rsidR="00904786" w:rsidRDefault="00ED380D">
            <w:pPr>
              <w:pStyle w:val="TableParagraph"/>
              <w:ind w:left="108" w:right="108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D380D">
              <w:rPr>
                <w:b/>
                <w:i/>
                <w:sz w:val="24"/>
                <w:szCs w:val="24"/>
              </w:rPr>
              <w:t>Повторение</w:t>
            </w:r>
            <w:proofErr w:type="spellEnd"/>
            <w:r w:rsidRPr="00ED380D">
              <w:rPr>
                <w:b/>
                <w:i/>
                <w:sz w:val="24"/>
                <w:szCs w:val="24"/>
              </w:rPr>
              <w:t xml:space="preserve">– </w:t>
            </w:r>
            <w:r w:rsidR="00D83C6E">
              <w:rPr>
                <w:b/>
                <w:i/>
                <w:sz w:val="24"/>
                <w:szCs w:val="24"/>
                <w:lang w:val="ru-RU"/>
              </w:rPr>
              <w:t>7</w:t>
            </w:r>
            <w:proofErr w:type="spellStart"/>
            <w:r w:rsidRPr="00ED380D">
              <w:rPr>
                <w:b/>
                <w:i/>
                <w:sz w:val="24"/>
                <w:szCs w:val="24"/>
              </w:rPr>
              <w:t>часов</w:t>
            </w:r>
            <w:proofErr w:type="spellEnd"/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96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88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ED380D" w:rsidRPr="00D83C6E" w:rsidRDefault="00D83C6E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1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Компоненты</w:t>
            </w:r>
            <w:r w:rsidR="00D83C6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действий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сложения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вычитания.</w:t>
            </w:r>
          </w:p>
          <w:p w:rsidR="00ED380D" w:rsidRPr="00ED380D" w:rsidRDefault="00ED380D" w:rsidP="00ED380D">
            <w:pPr>
              <w:pStyle w:val="TableParagraph"/>
              <w:ind w:left="108" w:right="2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Письменные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 с десятичными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дробями.</w:t>
            </w:r>
          </w:p>
          <w:p w:rsidR="00ED380D" w:rsidRPr="00ED380D" w:rsidRDefault="00ED380D" w:rsidP="00ED380D">
            <w:pPr>
              <w:pStyle w:val="TableParagraph"/>
              <w:ind w:left="108" w:right="48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расчет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 товара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8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компоненты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примерах), обратные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left="107" w:right="71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</w:t>
            </w:r>
          </w:p>
          <w:p w:rsidR="00ED380D" w:rsidRPr="00ED380D" w:rsidRDefault="00ED380D" w:rsidP="00ED380D">
            <w:pPr>
              <w:pStyle w:val="TableParagraph"/>
              <w:ind w:left="107" w:right="203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Составляют примеры 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 и вычитани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е(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легкие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случаи).</w:t>
            </w:r>
          </w:p>
          <w:p w:rsidR="00ED380D" w:rsidRPr="00ED380D" w:rsidRDefault="00ED380D" w:rsidP="00ED380D">
            <w:pPr>
              <w:pStyle w:val="TableParagraph"/>
              <w:ind w:left="107" w:right="16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расчет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стоимости товара в 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 числе в примерах), обратные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left="104" w:right="17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Составляют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сложение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в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ычитание</w:t>
            </w:r>
            <w:r w:rsidRPr="00ED380D">
              <w:rPr>
                <w:i/>
                <w:sz w:val="24"/>
                <w:szCs w:val="24"/>
                <w:lang w:val="ru-RU"/>
              </w:rPr>
              <w:t>.</w:t>
            </w:r>
          </w:p>
          <w:p w:rsidR="00904786" w:rsidRDefault="00ED380D" w:rsidP="00904786">
            <w:pPr>
              <w:pStyle w:val="TableParagraph"/>
              <w:ind w:left="104" w:right="1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Устно решают задачи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практического содержания</w:t>
            </w:r>
          </w:p>
          <w:p w:rsidR="00904786" w:rsidRDefault="00ED380D" w:rsidP="00904786">
            <w:pPr>
              <w:pStyle w:val="TableParagraph"/>
              <w:ind w:left="104" w:right="1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6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97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9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2"/>
                <w:sz w:val="24"/>
                <w:szCs w:val="24"/>
                <w:lang w:val="ru-RU"/>
              </w:rPr>
              <w:t xml:space="preserve">Умножение </w:t>
            </w: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>десятич</w:t>
            </w:r>
            <w:r w:rsidRPr="00ED380D">
              <w:rPr>
                <w:i/>
                <w:sz w:val="24"/>
                <w:szCs w:val="24"/>
                <w:lang w:val="ru-RU"/>
              </w:rPr>
              <w:t>ных дробей на двузначное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ED380D" w:rsidRPr="00D83C6E" w:rsidRDefault="00D83C6E" w:rsidP="00ED380D">
            <w:pPr>
              <w:pStyle w:val="TableParagraph"/>
              <w:spacing w:line="276" w:lineRule="exact"/>
              <w:ind w:left="0" w:right="285"/>
              <w:jc w:val="right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0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Устный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счет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знание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таблицы умножения 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отработка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алгоритма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умножения десятичных дробей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двузначное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число.</w:t>
            </w:r>
          </w:p>
          <w:p w:rsidR="00ED380D" w:rsidRPr="00ED380D" w:rsidRDefault="00ED380D" w:rsidP="00ED380D">
            <w:pPr>
              <w:pStyle w:val="TableParagraph"/>
              <w:ind w:left="108" w:right="18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Решения простых задач 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увеличение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несколько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9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компоненты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я«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умножение»(в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 числе в примерах),обратное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действие.</w:t>
            </w:r>
          </w:p>
          <w:p w:rsidR="00ED380D" w:rsidRPr="00ED380D" w:rsidRDefault="00ED380D" w:rsidP="00ED380D">
            <w:pPr>
              <w:pStyle w:val="TableParagraph"/>
              <w:ind w:left="107" w:right="21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письменно (легкие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слуаи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>).</w:t>
            </w:r>
          </w:p>
          <w:p w:rsidR="00ED380D" w:rsidRPr="00ED380D" w:rsidRDefault="00ED380D" w:rsidP="00ED380D">
            <w:pPr>
              <w:pStyle w:val="TableParagraph"/>
              <w:ind w:left="107" w:right="337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Решаютзадачув1действие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3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умножение целых чисел с помощью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учителя.</w:t>
            </w:r>
          </w:p>
          <w:p w:rsidR="00ED380D" w:rsidRPr="00ED380D" w:rsidRDefault="00ED380D" w:rsidP="00ED380D">
            <w:pPr>
              <w:pStyle w:val="TableParagraph"/>
              <w:ind w:lef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</w:p>
          <w:p w:rsidR="00ED380D" w:rsidRPr="00ED380D" w:rsidRDefault="00ED380D" w:rsidP="00ED380D">
            <w:pPr>
              <w:pStyle w:val="TableParagraph"/>
              <w:ind w:left="104" w:right="30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«умножение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»(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примерах),обратное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действие.</w:t>
            </w:r>
          </w:p>
          <w:p w:rsidR="00ED380D" w:rsidRPr="00ED380D" w:rsidRDefault="00ED380D" w:rsidP="00ED380D">
            <w:pPr>
              <w:pStyle w:val="TableParagraph"/>
              <w:ind w:left="104" w:right="59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письменно.</w:t>
            </w:r>
          </w:p>
          <w:p w:rsidR="00ED380D" w:rsidRPr="00ED380D" w:rsidRDefault="00ED380D" w:rsidP="00ED380D">
            <w:pPr>
              <w:pStyle w:val="TableParagraph"/>
              <w:ind w:left="10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задачу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3действия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307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98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337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pacing w:val="-2"/>
                <w:sz w:val="24"/>
                <w:szCs w:val="24"/>
              </w:rPr>
              <w:t>Треугольник</w:t>
            </w:r>
            <w:proofErr w:type="spellEnd"/>
            <w:r w:rsidRPr="00ED380D">
              <w:rPr>
                <w:i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ED380D">
              <w:rPr>
                <w:i/>
                <w:spacing w:val="-1"/>
                <w:sz w:val="24"/>
                <w:szCs w:val="24"/>
              </w:rPr>
              <w:t>Виды</w:t>
            </w:r>
            <w:proofErr w:type="spellEnd"/>
            <w:r w:rsidR="00D83C6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Виды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треугольников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величине углов, по длинам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15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Построение треугольников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трем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данным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сторонам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помощью циркуля и линейки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55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Различают виды треугольников.</w:t>
            </w:r>
          </w:p>
          <w:p w:rsidR="00ED380D" w:rsidRPr="00ED380D" w:rsidRDefault="00ED380D" w:rsidP="00ED380D">
            <w:pPr>
              <w:pStyle w:val="TableParagraph"/>
              <w:ind w:left="107" w:right="12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Строят треугольники по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заданным параметрам по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7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Различают виды треугольников.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Строят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треугольники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заданным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параметрам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1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99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164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Арифметическиедействия</w:t>
            </w:r>
            <w:proofErr w:type="spellEnd"/>
            <w:r w:rsidRPr="00ED380D">
              <w:rPr>
                <w:i/>
                <w:sz w:val="24"/>
                <w:szCs w:val="24"/>
                <w:lang w:val="ru-RU"/>
              </w:rPr>
              <w:t xml:space="preserve"> с целыми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числами,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 полученными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величин. Подготовка к контрольной работе</w:t>
            </w:r>
          </w:p>
        </w:tc>
        <w:tc>
          <w:tcPr>
            <w:tcW w:w="851" w:type="dxa"/>
          </w:tcPr>
          <w:p w:rsidR="00ED380D" w:rsidRPr="00ED380D" w:rsidRDefault="00D83C6E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231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Умножение и деление чисел</w:t>
            </w:r>
            <w:proofErr w:type="gramStart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,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полученных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величин.</w:t>
            </w:r>
          </w:p>
          <w:p w:rsidR="00ED380D" w:rsidRPr="00ED380D" w:rsidRDefault="00ED380D" w:rsidP="00ED380D">
            <w:pPr>
              <w:pStyle w:val="TableParagraph"/>
              <w:ind w:left="108" w:right="33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Решение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на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пропорциональоеделение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28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 компоненты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числе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примерах), обратные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left="107" w:right="710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ED380D">
              <w:rPr>
                <w:i/>
                <w:sz w:val="24"/>
                <w:szCs w:val="24"/>
                <w:lang w:val="ru-RU"/>
              </w:rPr>
              <w:t>устные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вычисления. Решаютзадачив1действие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8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Называют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компоненты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й(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том числе в примерах), обратные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действия.</w:t>
            </w:r>
          </w:p>
          <w:p w:rsidR="00ED380D" w:rsidRPr="00ED380D" w:rsidRDefault="00ED380D" w:rsidP="00ED380D">
            <w:pPr>
              <w:pStyle w:val="TableParagraph"/>
              <w:ind w:left="104" w:right="734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Выполняют устные вычисления.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Выполняют арифметические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 xml:space="preserve">действия с 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многозначными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ч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ислами</w:t>
            </w:r>
            <w:r w:rsidRPr="00ED380D">
              <w:rPr>
                <w:i/>
                <w:sz w:val="24"/>
                <w:szCs w:val="24"/>
                <w:lang w:val="ru-RU"/>
              </w:rPr>
              <w:t>.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4" w:right="10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Решают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задачи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3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315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pacing w:val="-2"/>
                <w:sz w:val="24"/>
                <w:szCs w:val="24"/>
              </w:rPr>
              <w:t>Итоговая</w:t>
            </w:r>
            <w:proofErr w:type="spellEnd"/>
            <w:r w:rsidRPr="00ED380D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pacing w:val="-1"/>
                <w:sz w:val="24"/>
                <w:szCs w:val="24"/>
              </w:rPr>
              <w:t>контроль</w:t>
            </w:r>
            <w:r w:rsidRPr="00ED380D">
              <w:rPr>
                <w:i/>
                <w:sz w:val="24"/>
                <w:szCs w:val="24"/>
              </w:rPr>
              <w:t>ная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</w:rPr>
              <w:t>работа№7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07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Работа по </w:t>
            </w:r>
            <w:proofErr w:type="spellStart"/>
            <w:r w:rsidRPr="00ED380D">
              <w:rPr>
                <w:i/>
                <w:sz w:val="24"/>
                <w:szCs w:val="24"/>
                <w:lang w:val="ru-RU"/>
              </w:rPr>
              <w:t>разноуровневым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индивидуальным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карточкам</w:t>
            </w:r>
          </w:p>
          <w:p w:rsidR="00ED380D" w:rsidRPr="00ED380D" w:rsidRDefault="00ED380D" w:rsidP="00ED380D">
            <w:pPr>
              <w:pStyle w:val="TableParagraph"/>
              <w:spacing w:line="270" w:lineRule="atLeast"/>
              <w:ind w:left="108" w:right="251"/>
              <w:jc w:val="both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– заданиям по теме. </w:t>
            </w:r>
            <w:proofErr w:type="spellStart"/>
            <w:r w:rsidRPr="00ED380D">
              <w:rPr>
                <w:i/>
                <w:sz w:val="24"/>
                <w:szCs w:val="24"/>
              </w:rPr>
              <w:t>Самопроверка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выполненных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lastRenderedPageBreak/>
              <w:t>заданий</w:t>
            </w:r>
            <w:proofErr w:type="spellEnd"/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4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lastRenderedPageBreak/>
              <w:t>Выполняют задания контрольной работы с помощью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249"/>
              <w:rPr>
                <w:i/>
                <w:sz w:val="24"/>
                <w:szCs w:val="24"/>
              </w:rPr>
            </w:pPr>
            <w:proofErr w:type="spellStart"/>
            <w:r w:rsidRPr="00ED380D">
              <w:rPr>
                <w:i/>
                <w:sz w:val="24"/>
                <w:szCs w:val="24"/>
              </w:rPr>
              <w:t>Выполняют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задания</w:t>
            </w:r>
            <w:proofErr w:type="spellEnd"/>
            <w:r w:rsidRPr="00ED380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контрольной</w:t>
            </w:r>
            <w:proofErr w:type="spellEnd"/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0D">
              <w:rPr>
                <w:i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3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465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Работа над ошибками.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Анализ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0" w:right="285"/>
              <w:jc w:val="right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169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 xml:space="preserve">Разбор и исправление ошибок в 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заданиях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 xml:space="preserve"> в которых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104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Исправляют ошибки, допущенные в контрольной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ED380D" w:rsidRPr="00ED380D" w:rsidRDefault="00ED380D" w:rsidP="00ED380D">
            <w:pPr>
              <w:pStyle w:val="TableParagraph"/>
              <w:ind w:left="104" w:right="106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Разбирают и исправляют ошибки,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допущенные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контрольной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  <w:tr w:rsidR="00ED380D" w:rsidRPr="00ED380D" w:rsidTr="00ED380D">
        <w:trPr>
          <w:trHeight w:val="421"/>
        </w:trPr>
        <w:tc>
          <w:tcPr>
            <w:tcW w:w="737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297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102</w:t>
            </w:r>
          </w:p>
        </w:tc>
        <w:tc>
          <w:tcPr>
            <w:tcW w:w="2126" w:type="dxa"/>
            <w:gridSpan w:val="3"/>
          </w:tcPr>
          <w:p w:rsidR="00ED380D" w:rsidRPr="00ED380D" w:rsidRDefault="00ED380D" w:rsidP="00ED380D">
            <w:pPr>
              <w:pStyle w:val="TableParagraph"/>
              <w:ind w:right="24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pacing w:val="-1"/>
                <w:sz w:val="24"/>
                <w:szCs w:val="24"/>
                <w:lang w:val="ru-RU"/>
              </w:rPr>
              <w:t xml:space="preserve">Единицы </w:t>
            </w:r>
            <w:r w:rsidRPr="00ED380D">
              <w:rPr>
                <w:i/>
                <w:sz w:val="24"/>
                <w:szCs w:val="24"/>
                <w:lang w:val="ru-RU"/>
              </w:rPr>
              <w:t>измерения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их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соотношения</w:t>
            </w:r>
          </w:p>
        </w:tc>
        <w:tc>
          <w:tcPr>
            <w:tcW w:w="851" w:type="dxa"/>
          </w:tcPr>
          <w:p w:rsidR="00ED380D" w:rsidRPr="00ED380D" w:rsidRDefault="00ED380D" w:rsidP="00ED380D">
            <w:pPr>
              <w:pStyle w:val="TableParagraph"/>
              <w:spacing w:line="275" w:lineRule="exact"/>
              <w:ind w:left="4"/>
              <w:jc w:val="center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D380D" w:rsidRPr="00ED380D" w:rsidRDefault="00ED380D" w:rsidP="00ED380D">
            <w:pPr>
              <w:pStyle w:val="TableParagraph"/>
              <w:ind w:left="108" w:right="85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Соотношение единиц измерения земельных площадей:1га,1а,1а=100кв</w:t>
            </w:r>
            <w:proofErr w:type="gramStart"/>
            <w:r w:rsidRPr="00ED380D">
              <w:rPr>
                <w:i/>
                <w:sz w:val="24"/>
                <w:szCs w:val="24"/>
                <w:lang w:val="ru-RU"/>
              </w:rPr>
              <w:t>.м</w:t>
            </w:r>
            <w:proofErr w:type="gramEnd"/>
            <w:r w:rsidRPr="00ED380D">
              <w:rPr>
                <w:i/>
                <w:sz w:val="24"/>
                <w:szCs w:val="24"/>
                <w:lang w:val="ru-RU"/>
              </w:rPr>
              <w:t>,1га</w:t>
            </w:r>
          </w:p>
          <w:p w:rsidR="00ED380D" w:rsidRPr="00ED380D" w:rsidRDefault="00ED380D" w:rsidP="00ED380D">
            <w:pPr>
              <w:pStyle w:val="TableParagraph"/>
              <w:spacing w:line="257" w:lineRule="exact"/>
              <w:ind w:left="108"/>
              <w:rPr>
                <w:i/>
                <w:sz w:val="24"/>
                <w:szCs w:val="24"/>
              </w:rPr>
            </w:pPr>
            <w:r w:rsidRPr="00ED380D">
              <w:rPr>
                <w:i/>
                <w:sz w:val="24"/>
                <w:szCs w:val="24"/>
              </w:rPr>
              <w:t>=100а, 1га=10000кв.м</w:t>
            </w:r>
          </w:p>
        </w:tc>
        <w:tc>
          <w:tcPr>
            <w:tcW w:w="2976" w:type="dxa"/>
          </w:tcPr>
          <w:p w:rsidR="00ED380D" w:rsidRPr="00ED380D" w:rsidRDefault="00ED380D" w:rsidP="00ED380D">
            <w:pPr>
              <w:pStyle w:val="TableParagraph"/>
              <w:ind w:left="107" w:right="316"/>
              <w:jc w:val="both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Соотносят единицы измерения площадей при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помощи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таблицы.</w:t>
            </w:r>
          </w:p>
        </w:tc>
        <w:tc>
          <w:tcPr>
            <w:tcW w:w="4225" w:type="dxa"/>
            <w:gridSpan w:val="2"/>
          </w:tcPr>
          <w:p w:rsidR="00904786" w:rsidRDefault="00ED380D">
            <w:pPr>
              <w:pStyle w:val="TableParagraph"/>
              <w:ind w:left="104" w:right="392"/>
              <w:rPr>
                <w:i/>
                <w:sz w:val="24"/>
                <w:szCs w:val="24"/>
                <w:lang w:val="ru-RU"/>
              </w:rPr>
            </w:pPr>
            <w:r w:rsidRPr="00ED380D">
              <w:rPr>
                <w:i/>
                <w:sz w:val="24"/>
                <w:szCs w:val="24"/>
                <w:lang w:val="ru-RU"/>
              </w:rPr>
              <w:t>Соотносят единицы площадей.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Выражают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ED380D">
              <w:rPr>
                <w:i/>
                <w:sz w:val="24"/>
                <w:szCs w:val="24"/>
                <w:lang w:val="ru-RU"/>
              </w:rPr>
              <w:t>единицы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площадей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в 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более</w:t>
            </w:r>
            <w:r w:rsidR="00D83C6E">
              <w:rPr>
                <w:i/>
                <w:sz w:val="24"/>
                <w:szCs w:val="24"/>
                <w:lang w:val="ru-RU"/>
              </w:rPr>
              <w:t xml:space="preserve"> 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крупных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и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мелких</w:t>
            </w:r>
            <w:r w:rsidR="00591932">
              <w:rPr>
                <w:i/>
                <w:sz w:val="24"/>
                <w:szCs w:val="24"/>
                <w:lang w:val="ru-RU"/>
              </w:rPr>
              <w:t xml:space="preserve"> </w:t>
            </w:r>
            <w:r w:rsidR="00D83C6E" w:rsidRPr="00ED380D">
              <w:rPr>
                <w:i/>
                <w:sz w:val="24"/>
                <w:szCs w:val="24"/>
                <w:lang w:val="ru-RU"/>
              </w:rPr>
              <w:t>мерах</w:t>
            </w:r>
            <w:r w:rsidRPr="00ED380D">
              <w:rPr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ED380D" w:rsidRPr="00ED380D" w:rsidRDefault="00ED380D" w:rsidP="00ED380D">
            <w:pPr>
              <w:pStyle w:val="TableParagraph"/>
              <w:ind w:left="108" w:right="108"/>
              <w:rPr>
                <w:i/>
                <w:sz w:val="24"/>
                <w:szCs w:val="24"/>
                <w:lang w:val="ru-RU"/>
              </w:rPr>
            </w:pPr>
          </w:p>
        </w:tc>
      </w:tr>
    </w:tbl>
    <w:p w:rsidR="00ED380D" w:rsidRPr="00140CB6" w:rsidRDefault="00ED380D" w:rsidP="00ED380D">
      <w:pPr>
        <w:rPr>
          <w:rFonts w:ascii="Times New Roman" w:hAnsi="Times New Roman" w:cs="Times New Roman"/>
          <w:sz w:val="24"/>
          <w:szCs w:val="24"/>
        </w:rPr>
      </w:pPr>
    </w:p>
    <w:p w:rsidR="00ED380D" w:rsidRPr="00140CB6" w:rsidRDefault="00ED380D" w:rsidP="00ED380D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Учебно-методический комплекс</w:t>
      </w:r>
    </w:p>
    <w:p w:rsidR="00ED380D" w:rsidRPr="00140CB6" w:rsidRDefault="00ED380D" w:rsidP="00ED380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3"/>
        <w:gridCol w:w="7063"/>
        <w:gridCol w:w="1840"/>
      </w:tblGrid>
      <w:tr w:rsidR="00ED380D" w:rsidRPr="00140CB6" w:rsidTr="00ED380D">
        <w:trPr>
          <w:jc w:val="center"/>
        </w:trPr>
        <w:tc>
          <w:tcPr>
            <w:tcW w:w="953" w:type="dxa"/>
          </w:tcPr>
          <w:p w:rsidR="00ED380D" w:rsidRPr="00140CB6" w:rsidRDefault="00ED380D" w:rsidP="00ED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</w:t>
            </w:r>
            <w:proofErr w:type="spellStart"/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063" w:type="dxa"/>
          </w:tcPr>
          <w:p w:rsidR="00ED380D" w:rsidRPr="00140CB6" w:rsidRDefault="00ED380D" w:rsidP="00ED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838" w:type="dxa"/>
          </w:tcPr>
          <w:p w:rsidR="00ED380D" w:rsidRPr="00140CB6" w:rsidRDefault="00ED380D" w:rsidP="00ED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ED380D" w:rsidRPr="00140CB6" w:rsidTr="00ED380D">
        <w:trPr>
          <w:jc w:val="center"/>
        </w:trPr>
        <w:tc>
          <w:tcPr>
            <w:tcW w:w="953" w:type="dxa"/>
          </w:tcPr>
          <w:p w:rsidR="00ED380D" w:rsidRPr="00140CB6" w:rsidRDefault="00ED380D" w:rsidP="00ED3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</w:tcPr>
          <w:p w:rsidR="00ED380D" w:rsidRPr="00140CB6" w:rsidRDefault="00ED380D" w:rsidP="00ED38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8, 1-9 классы (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вариант)</w:t>
            </w:r>
          </w:p>
        </w:tc>
        <w:tc>
          <w:tcPr>
            <w:tcW w:w="1840" w:type="dxa"/>
          </w:tcPr>
          <w:p w:rsidR="00ED380D" w:rsidRPr="00140CB6" w:rsidRDefault="00ED380D" w:rsidP="00ED3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ED380D" w:rsidRPr="00140CB6" w:rsidTr="00ED380D">
        <w:trPr>
          <w:jc w:val="center"/>
        </w:trPr>
        <w:tc>
          <w:tcPr>
            <w:tcW w:w="953" w:type="dxa"/>
          </w:tcPr>
          <w:p w:rsidR="00ED380D" w:rsidRPr="00140CB6" w:rsidRDefault="00ED380D" w:rsidP="00ED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63" w:type="dxa"/>
          </w:tcPr>
          <w:p w:rsidR="00ED380D" w:rsidRPr="00140CB6" w:rsidRDefault="00ED380D" w:rsidP="00ED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В.В. </w:t>
            </w:r>
            <w:proofErr w:type="gramStart"/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</w:t>
            </w:r>
            <w:proofErr w:type="gramEnd"/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Математика. 8 класс Учебник для специальных (коррекционных) образовательных учреждений </w:t>
            </w: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VIII</w:t>
            </w: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вида. М.: Просвещение.</w:t>
            </w:r>
          </w:p>
          <w:p w:rsidR="00ED380D" w:rsidRPr="00140CB6" w:rsidRDefault="00ED380D" w:rsidP="00ED3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38" w:type="dxa"/>
          </w:tcPr>
          <w:p w:rsidR="00ED380D" w:rsidRPr="00140CB6" w:rsidRDefault="00ED380D" w:rsidP="00ED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</w:tr>
    </w:tbl>
    <w:p w:rsidR="00ED380D" w:rsidRPr="00140CB6" w:rsidRDefault="00ED380D" w:rsidP="00ED3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Учебно-дидактическое обеспечение</w:t>
      </w:r>
    </w:p>
    <w:p w:rsidR="00ED380D" w:rsidRPr="00140CB6" w:rsidRDefault="00ED380D" w:rsidP="00ED380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80D" w:rsidRPr="00140CB6" w:rsidRDefault="00ED380D" w:rsidP="00ED38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1.Стационарное наглядное пособие «Математика», альбом учебный из 6 листов:</w:t>
      </w:r>
    </w:p>
    <w:p w:rsidR="00ED380D" w:rsidRPr="00140CB6" w:rsidRDefault="00ED380D" w:rsidP="00ED380D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с переходом через разряд.</w:t>
      </w:r>
    </w:p>
    <w:p w:rsidR="00ED380D" w:rsidRPr="00140CB6" w:rsidRDefault="00ED380D" w:rsidP="00ED380D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Вычитание с переходом через разряд.</w:t>
      </w:r>
    </w:p>
    <w:p w:rsidR="00ED380D" w:rsidRPr="00140CB6" w:rsidRDefault="00ED380D" w:rsidP="00ED380D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Умножение.</w:t>
      </w:r>
    </w:p>
    <w:p w:rsidR="00ED380D" w:rsidRPr="00140CB6" w:rsidRDefault="00ED380D" w:rsidP="00ED380D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умножения.</w:t>
      </w:r>
    </w:p>
    <w:p w:rsidR="00ED380D" w:rsidRPr="00140CB6" w:rsidRDefault="00ED380D" w:rsidP="00ED380D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деления.</w:t>
      </w:r>
    </w:p>
    <w:p w:rsidR="00ED380D" w:rsidRPr="00140CB6" w:rsidRDefault="00ED380D" w:rsidP="00ED380D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Углы.</w:t>
      </w:r>
    </w:p>
    <w:p w:rsidR="00ED380D" w:rsidRPr="00140CB6" w:rsidRDefault="00ED380D" w:rsidP="00ED38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Стационарное наглядное пособие «Математика», альбом учебный из 3 листов: </w:t>
      </w:r>
    </w:p>
    <w:p w:rsidR="00ED380D" w:rsidRPr="00140CB6" w:rsidRDefault="00ED380D" w:rsidP="00ED380D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письменного деления. </w:t>
      </w:r>
    </w:p>
    <w:p w:rsidR="00ED380D" w:rsidRPr="00140CB6" w:rsidRDefault="00ED380D" w:rsidP="00ED380D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Умножение и деление числа на произведение. </w:t>
      </w:r>
    </w:p>
    <w:p w:rsidR="00ED380D" w:rsidRPr="00140CB6" w:rsidRDefault="00ED380D" w:rsidP="00ED380D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величин.</w:t>
      </w:r>
    </w:p>
    <w:p w:rsidR="00ED380D" w:rsidRPr="00140CB6" w:rsidRDefault="00ED380D" w:rsidP="00ED38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Стационарное наглядное пособие «Математика», альбом учебный из 9 листов: </w:t>
      </w:r>
    </w:p>
    <w:p w:rsidR="00ED380D" w:rsidRPr="00140CB6" w:rsidRDefault="00ED380D" w:rsidP="00ED380D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на однозначное число.</w:t>
      </w:r>
    </w:p>
    <w:p w:rsidR="00ED380D" w:rsidRPr="00140CB6" w:rsidRDefault="00ED380D" w:rsidP="00ED380D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на однозначное число.</w:t>
      </w:r>
    </w:p>
    <w:p w:rsidR="00ED380D" w:rsidRPr="00140CB6" w:rsidRDefault="00ED380D" w:rsidP="00ED380D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умножение.</w:t>
      </w:r>
    </w:p>
    <w:p w:rsidR="00ED380D" w:rsidRPr="00140CB6" w:rsidRDefault="00ED380D" w:rsidP="00ED380D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деление.</w:t>
      </w:r>
    </w:p>
    <w:p w:rsidR="00ED380D" w:rsidRPr="00140CB6" w:rsidRDefault="00ED380D" w:rsidP="00ED380D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суммы на число.</w:t>
      </w:r>
    </w:p>
    <w:p w:rsidR="00ED380D" w:rsidRPr="00140CB6" w:rsidRDefault="00ED380D" w:rsidP="00ED380D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разрядов и классов.</w:t>
      </w:r>
    </w:p>
    <w:p w:rsidR="00ED380D" w:rsidRPr="00140CB6" w:rsidRDefault="00ED380D" w:rsidP="00ED380D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 числом нуль.</w:t>
      </w:r>
    </w:p>
    <w:p w:rsidR="00ED380D" w:rsidRPr="00140CB6" w:rsidRDefault="00ED380D" w:rsidP="00ED380D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Уравнения.</w:t>
      </w:r>
    </w:p>
    <w:p w:rsidR="00ED380D" w:rsidRPr="00140CB6" w:rsidRDefault="00ED380D" w:rsidP="00ED380D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Периметр и площадь многоугольника.</w:t>
      </w:r>
    </w:p>
    <w:p w:rsidR="00ED380D" w:rsidRPr="00140CB6" w:rsidRDefault="00ED380D" w:rsidP="00ED38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«Набор целого на круге (простые дроби)». Набор на магнитах.</w:t>
      </w:r>
    </w:p>
    <w:p w:rsidR="00ED380D" w:rsidRPr="00140CB6" w:rsidRDefault="00ED380D" w:rsidP="00ED380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Комплект «Доли и дроби».</w:t>
      </w:r>
    </w:p>
    <w:p w:rsidR="00ED380D" w:rsidRPr="00140CB6" w:rsidRDefault="00ED380D" w:rsidP="00ED380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Комплект стереометрических тел КСТ.</w:t>
      </w:r>
    </w:p>
    <w:p w:rsidR="00ED380D" w:rsidRPr="00140CB6" w:rsidRDefault="00ED380D" w:rsidP="00ED380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Счетный набор «Цветные фигуры».</w:t>
      </w:r>
    </w:p>
    <w:p w:rsidR="00ED380D" w:rsidRPr="00140CB6" w:rsidRDefault="00ED380D" w:rsidP="00ED38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8. Циферблат часовой (учебный).</w:t>
      </w:r>
    </w:p>
    <w:p w:rsidR="00ED380D" w:rsidRPr="00140CB6" w:rsidRDefault="00ED380D" w:rsidP="00ED38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Раздаточный материал «Геометрические тела».</w:t>
      </w:r>
    </w:p>
    <w:p w:rsidR="00ED380D" w:rsidRPr="00140CB6" w:rsidRDefault="00ED380D" w:rsidP="00ED38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Комплекты  карточек с дифференцированным заданием по теме «Именованные числа».</w:t>
      </w:r>
    </w:p>
    <w:p w:rsidR="00ED380D" w:rsidRPr="00140CB6" w:rsidRDefault="00ED380D" w:rsidP="00ED380D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ED380D" w:rsidRPr="00140CB6" w:rsidSect="00ED380D">
          <w:pgSz w:w="16838" w:h="11906" w:orient="landscape"/>
          <w:pgMar w:top="284" w:right="284" w:bottom="425" w:left="238" w:header="709" w:footer="709" w:gutter="0"/>
          <w:cols w:space="708"/>
          <w:docGrid w:linePitch="360"/>
        </w:sectPr>
      </w:pPr>
    </w:p>
    <w:p w:rsidR="007A406B" w:rsidRDefault="007A406B"/>
    <w:sectPr w:rsidR="007A406B" w:rsidSect="00ED380D">
      <w:pgSz w:w="16838" w:h="11906" w:orient="landscape"/>
      <w:pgMar w:top="284" w:right="284" w:bottom="425" w:left="23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00E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872B9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D047C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2D275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AE454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88C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F61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74B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AA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DB068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1">
    <w:nsid w:val="01BF3974"/>
    <w:multiLevelType w:val="hybridMultilevel"/>
    <w:tmpl w:val="BFEEAFE0"/>
    <w:lvl w:ilvl="0" w:tplc="C8B2EF3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7F27D4A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1F72C014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74E01426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6D5E271E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246209AA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07688F6E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0158D8C2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4A26E8FA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12">
    <w:nsid w:val="01C16EB3"/>
    <w:multiLevelType w:val="hybridMultilevel"/>
    <w:tmpl w:val="326E0928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3">
    <w:nsid w:val="0BDB121B"/>
    <w:multiLevelType w:val="hybridMultilevel"/>
    <w:tmpl w:val="907EC7E6"/>
    <w:lvl w:ilvl="0" w:tplc="657E1BD0">
      <w:start w:val="1"/>
      <w:numFmt w:val="upperRoman"/>
      <w:lvlText w:val="%1."/>
      <w:lvlJc w:val="left"/>
      <w:pPr>
        <w:ind w:left="826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87FD0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FAE8D9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D9C4D41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E102C384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3468E6D6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2A869ABA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79AE831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520D672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4">
    <w:nsid w:val="10233C37"/>
    <w:multiLevelType w:val="hybridMultilevel"/>
    <w:tmpl w:val="9E187F5A"/>
    <w:lvl w:ilvl="0" w:tplc="3FB467A6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626F146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CA523ED2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65BC4FE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990D67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4F5E4868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3E3024DC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92B80E60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EFD2CEB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5">
    <w:nsid w:val="14372DCB"/>
    <w:multiLevelType w:val="hybridMultilevel"/>
    <w:tmpl w:val="06B471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A00CDD"/>
    <w:multiLevelType w:val="hybridMultilevel"/>
    <w:tmpl w:val="BCC2D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954688"/>
    <w:multiLevelType w:val="hybridMultilevel"/>
    <w:tmpl w:val="164CEAAA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8">
    <w:nsid w:val="259D3BDC"/>
    <w:multiLevelType w:val="hybridMultilevel"/>
    <w:tmpl w:val="4D86A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6246EF3"/>
    <w:multiLevelType w:val="hybridMultilevel"/>
    <w:tmpl w:val="5214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8E22A14"/>
    <w:multiLevelType w:val="hybridMultilevel"/>
    <w:tmpl w:val="DD34998E"/>
    <w:lvl w:ilvl="0" w:tplc="8AAA0208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FC1CAA">
      <w:start w:val="1"/>
      <w:numFmt w:val="lowerLetter"/>
      <w:lvlText w:val="%2"/>
      <w:lvlJc w:val="left"/>
      <w:pPr>
        <w:ind w:left="4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EE1204">
      <w:start w:val="1"/>
      <w:numFmt w:val="lowerRoman"/>
      <w:lvlText w:val="%3"/>
      <w:lvlJc w:val="left"/>
      <w:pPr>
        <w:ind w:left="4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8C7E7E">
      <w:start w:val="1"/>
      <w:numFmt w:val="decimal"/>
      <w:lvlText w:val="%4"/>
      <w:lvlJc w:val="left"/>
      <w:pPr>
        <w:ind w:left="5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6C16B0">
      <w:start w:val="1"/>
      <w:numFmt w:val="lowerLetter"/>
      <w:lvlText w:val="%5"/>
      <w:lvlJc w:val="left"/>
      <w:pPr>
        <w:ind w:left="6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2CE4D0">
      <w:start w:val="1"/>
      <w:numFmt w:val="lowerRoman"/>
      <w:lvlText w:val="%6"/>
      <w:lvlJc w:val="left"/>
      <w:pPr>
        <w:ind w:left="6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EE3610">
      <w:start w:val="1"/>
      <w:numFmt w:val="decimal"/>
      <w:lvlText w:val="%7"/>
      <w:lvlJc w:val="left"/>
      <w:pPr>
        <w:ind w:left="7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E6637E">
      <w:start w:val="1"/>
      <w:numFmt w:val="lowerLetter"/>
      <w:lvlText w:val="%8"/>
      <w:lvlJc w:val="left"/>
      <w:pPr>
        <w:ind w:left="8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AAC4EC">
      <w:start w:val="1"/>
      <w:numFmt w:val="lowerRoman"/>
      <w:lvlText w:val="%9"/>
      <w:lvlJc w:val="left"/>
      <w:pPr>
        <w:ind w:left="9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4196850"/>
    <w:multiLevelType w:val="hybridMultilevel"/>
    <w:tmpl w:val="34D8A412"/>
    <w:lvl w:ilvl="0" w:tplc="DEC0E884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D0028678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23B2DED6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6A2EECB0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9CE0B4EE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8DF8C522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1CA0A81A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5C220520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66E10E4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2">
    <w:nsid w:val="35BA57A3"/>
    <w:multiLevelType w:val="hybridMultilevel"/>
    <w:tmpl w:val="A36E1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4829B2"/>
    <w:multiLevelType w:val="hybridMultilevel"/>
    <w:tmpl w:val="AA08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953572D"/>
    <w:multiLevelType w:val="hybridMultilevel"/>
    <w:tmpl w:val="4858DB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D593274"/>
    <w:multiLevelType w:val="hybridMultilevel"/>
    <w:tmpl w:val="788895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3DA23F99"/>
    <w:multiLevelType w:val="hybridMultilevel"/>
    <w:tmpl w:val="4EC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3ED40C8F"/>
    <w:multiLevelType w:val="hybridMultilevel"/>
    <w:tmpl w:val="0DF84938"/>
    <w:lvl w:ilvl="0" w:tplc="45AC2558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99293C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080651F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9372080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D4148096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928A4D12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F8BE12C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470C245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55425CA8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8">
    <w:nsid w:val="41982AB7"/>
    <w:multiLevelType w:val="hybridMultilevel"/>
    <w:tmpl w:val="85904E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90B79D3"/>
    <w:multiLevelType w:val="hybridMultilevel"/>
    <w:tmpl w:val="AA2275A2"/>
    <w:lvl w:ilvl="0" w:tplc="04190001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CDD768C"/>
    <w:multiLevelType w:val="hybridMultilevel"/>
    <w:tmpl w:val="4AC6E870"/>
    <w:lvl w:ilvl="0" w:tplc="0419000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E9872EC"/>
    <w:multiLevelType w:val="hybridMultilevel"/>
    <w:tmpl w:val="1DD4D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E22C4C"/>
    <w:multiLevelType w:val="hybridMultilevel"/>
    <w:tmpl w:val="3E1AFD44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3937148"/>
    <w:multiLevelType w:val="hybridMultilevel"/>
    <w:tmpl w:val="44C24ED6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94047E7"/>
    <w:multiLevelType w:val="hybridMultilevel"/>
    <w:tmpl w:val="76C27216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5">
    <w:nsid w:val="5A5E12CF"/>
    <w:multiLevelType w:val="hybridMultilevel"/>
    <w:tmpl w:val="0388D806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63C6329"/>
    <w:multiLevelType w:val="hybridMultilevel"/>
    <w:tmpl w:val="E9E4925E"/>
    <w:lvl w:ilvl="0" w:tplc="F7342184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004225D"/>
    <w:multiLevelType w:val="hybridMultilevel"/>
    <w:tmpl w:val="0E66C1A4"/>
    <w:lvl w:ilvl="0" w:tplc="0419000D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0205189"/>
    <w:multiLevelType w:val="hybridMultilevel"/>
    <w:tmpl w:val="7EFAA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5877F9F"/>
    <w:multiLevelType w:val="hybridMultilevel"/>
    <w:tmpl w:val="8EACD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7875827"/>
    <w:multiLevelType w:val="hybridMultilevel"/>
    <w:tmpl w:val="1742BD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33"/>
  </w:num>
  <w:num w:numId="4">
    <w:abstractNumId w:val="39"/>
  </w:num>
  <w:num w:numId="5">
    <w:abstractNumId w:val="37"/>
  </w:num>
  <w:num w:numId="6">
    <w:abstractNumId w:val="23"/>
  </w:num>
  <w:num w:numId="7">
    <w:abstractNumId w:val="18"/>
  </w:num>
  <w:num w:numId="8">
    <w:abstractNumId w:val="24"/>
  </w:num>
  <w:num w:numId="9">
    <w:abstractNumId w:val="30"/>
  </w:num>
  <w:num w:numId="10">
    <w:abstractNumId w:val="12"/>
  </w:num>
  <w:num w:numId="11">
    <w:abstractNumId w:val="17"/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31"/>
  </w:num>
  <w:num w:numId="18">
    <w:abstractNumId w:val="19"/>
  </w:num>
  <w:num w:numId="19">
    <w:abstractNumId w:val="26"/>
  </w:num>
  <w:num w:numId="20">
    <w:abstractNumId w:val="40"/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38"/>
  </w:num>
  <w:num w:numId="27">
    <w:abstractNumId w:val="25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1"/>
  </w:num>
  <w:num w:numId="39">
    <w:abstractNumId w:val="34"/>
  </w:num>
  <w:num w:numId="40">
    <w:abstractNumId w:val="15"/>
  </w:num>
  <w:num w:numId="41">
    <w:abstractNumId w:val="36"/>
  </w:num>
  <w:num w:numId="42">
    <w:abstractNumId w:val="29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11"/>
  </w:num>
  <w:num w:numId="47">
    <w:abstractNumId w:val="27"/>
  </w:num>
  <w:num w:numId="48">
    <w:abstractNumId w:val="14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compat/>
  <w:rsids>
    <w:rsidRoot w:val="00ED380D"/>
    <w:rsid w:val="000D461B"/>
    <w:rsid w:val="000E317D"/>
    <w:rsid w:val="000F4254"/>
    <w:rsid w:val="00136CA3"/>
    <w:rsid w:val="00182B86"/>
    <w:rsid w:val="00184418"/>
    <w:rsid w:val="001A4D91"/>
    <w:rsid w:val="002721CF"/>
    <w:rsid w:val="00336AAD"/>
    <w:rsid w:val="00462D08"/>
    <w:rsid w:val="004A678C"/>
    <w:rsid w:val="00502A7F"/>
    <w:rsid w:val="00527220"/>
    <w:rsid w:val="00591932"/>
    <w:rsid w:val="00630847"/>
    <w:rsid w:val="006424BE"/>
    <w:rsid w:val="00696D2F"/>
    <w:rsid w:val="007A406B"/>
    <w:rsid w:val="007C6500"/>
    <w:rsid w:val="00904786"/>
    <w:rsid w:val="00916EBE"/>
    <w:rsid w:val="00997CA8"/>
    <w:rsid w:val="00A16B45"/>
    <w:rsid w:val="00BD3C41"/>
    <w:rsid w:val="00C574ED"/>
    <w:rsid w:val="00D83C6E"/>
    <w:rsid w:val="00DC28AD"/>
    <w:rsid w:val="00ED380D"/>
    <w:rsid w:val="00ED7E5F"/>
    <w:rsid w:val="00F12598"/>
    <w:rsid w:val="00F1623D"/>
    <w:rsid w:val="00F165B2"/>
    <w:rsid w:val="00F71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0D"/>
  </w:style>
  <w:style w:type="paragraph" w:styleId="1">
    <w:name w:val="heading 1"/>
    <w:next w:val="a"/>
    <w:link w:val="10"/>
    <w:unhideWhenUsed/>
    <w:qFormat/>
    <w:rsid w:val="00ED380D"/>
    <w:pPr>
      <w:keepNext/>
      <w:keepLines/>
      <w:numPr>
        <w:numId w:val="45"/>
      </w:numPr>
      <w:spacing w:after="0" w:line="259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2">
    <w:name w:val="heading 2"/>
    <w:next w:val="a"/>
    <w:link w:val="20"/>
    <w:unhideWhenUsed/>
    <w:qFormat/>
    <w:rsid w:val="00ED380D"/>
    <w:pPr>
      <w:keepNext/>
      <w:keepLines/>
      <w:spacing w:after="0" w:line="259" w:lineRule="auto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D380D"/>
    <w:pPr>
      <w:spacing w:after="12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D380D"/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D38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D380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ED380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380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ED380D"/>
  </w:style>
  <w:style w:type="paragraph" w:customStyle="1" w:styleId="western">
    <w:name w:val="western"/>
    <w:basedOn w:val="a"/>
    <w:rsid w:val="00ED38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D38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2">
    <w:name w:val="Основной текст Знак1"/>
    <w:rsid w:val="00ED380D"/>
    <w:rPr>
      <w:sz w:val="22"/>
      <w:lang w:eastAsia="en-US"/>
    </w:rPr>
  </w:style>
  <w:style w:type="paragraph" w:styleId="a5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Знак Знак Знак"/>
    <w:basedOn w:val="a"/>
    <w:rsid w:val="00ED38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ED380D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rsid w:val="00ED380D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ED380D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ED380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D380D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ED380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ED380D"/>
    <w:rPr>
      <w:rFonts w:ascii="Calibri" w:eastAsia="Times New Roman" w:hAnsi="Calibri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rsid w:val="00ED380D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D3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rsid w:val="00ED380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ED3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интервала1"/>
    <w:rsid w:val="00ED38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3">
    <w:name w:val="Без интервала2"/>
    <w:rsid w:val="00ED38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1"/>
    <w:qFormat/>
    <w:rsid w:val="00ED380D"/>
    <w:pPr>
      <w:ind w:left="720"/>
      <w:contextualSpacing/>
    </w:pPr>
  </w:style>
  <w:style w:type="paragraph" w:styleId="15">
    <w:name w:val="toc 1"/>
    <w:hidden/>
    <w:rsid w:val="00ED380D"/>
    <w:pPr>
      <w:spacing w:after="253" w:line="259" w:lineRule="auto"/>
      <w:ind w:left="15" w:right="2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table" w:customStyle="1" w:styleId="TableGrid">
    <w:name w:val="TableGrid"/>
    <w:rsid w:val="00ED380D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ED380D"/>
    <w:pPr>
      <w:widowControl w:val="0"/>
      <w:autoSpaceDE w:val="0"/>
      <w:autoSpaceDN w:val="0"/>
      <w:spacing w:before="261" w:after="0" w:line="240" w:lineRule="auto"/>
      <w:ind w:left="826" w:hanging="48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ED380D"/>
    <w:pPr>
      <w:widowControl w:val="0"/>
      <w:autoSpaceDE w:val="0"/>
      <w:autoSpaceDN w:val="0"/>
      <w:spacing w:before="74" w:after="0" w:line="240" w:lineRule="auto"/>
      <w:ind w:left="250" w:right="24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No Spacing"/>
    <w:link w:val="af0"/>
    <w:qFormat/>
    <w:rsid w:val="00ED3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"/>
    <w:locked/>
    <w:rsid w:val="00ED38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шрифт абзаца1"/>
    <w:rsid w:val="00ED380D"/>
  </w:style>
  <w:style w:type="paragraph" w:styleId="af1">
    <w:name w:val="Revision"/>
    <w:hidden/>
    <w:uiPriority w:val="99"/>
    <w:semiHidden/>
    <w:rsid w:val="00336A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41</Pages>
  <Words>10233</Words>
  <Characters>58329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matematic</dc:creator>
  <cp:lastModifiedBy>zav1</cp:lastModifiedBy>
  <cp:revision>7</cp:revision>
  <dcterms:created xsi:type="dcterms:W3CDTF">2025-11-11T09:56:00Z</dcterms:created>
  <dcterms:modified xsi:type="dcterms:W3CDTF">2025-11-11T10:20:00Z</dcterms:modified>
</cp:coreProperties>
</file>